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68D" w:rsidRPr="00E15A92" w:rsidRDefault="00BB580E" w:rsidP="002C668D">
      <w:pPr>
        <w:ind w:left="142"/>
        <w:jc w:val="center"/>
        <w:rPr>
          <w:rFonts w:ascii="Arial" w:hAnsi="Arial" w:cs="Arial"/>
          <w:b/>
          <w:szCs w:val="24"/>
          <w:lang w:val="en-GB"/>
        </w:rPr>
      </w:pPr>
      <w:r w:rsidRPr="00E15A92">
        <w:rPr>
          <w:rFonts w:ascii="Arial" w:hAnsi="Arial" w:cs="Arial"/>
          <w:b/>
          <w:szCs w:val="24"/>
          <w:lang w:val="en-GB"/>
        </w:rPr>
        <w:t xml:space="preserve">Appendix A - </w:t>
      </w:r>
      <w:r w:rsidR="002C668D" w:rsidRPr="00E15A92">
        <w:rPr>
          <w:rFonts w:ascii="Arial" w:hAnsi="Arial" w:cs="Arial"/>
          <w:b/>
          <w:szCs w:val="24"/>
          <w:lang w:val="en-GB"/>
        </w:rPr>
        <w:t>Extended Evaluation Grid</w:t>
      </w:r>
    </w:p>
    <w:p w:rsidR="002C668D" w:rsidRPr="00B81AAE" w:rsidRDefault="002C668D" w:rsidP="002C668D">
      <w:pPr>
        <w:jc w:val="center"/>
        <w:rPr>
          <w:rFonts w:ascii="Arial" w:hAnsi="Arial" w:cs="Arial"/>
          <w:b/>
          <w:szCs w:val="24"/>
          <w:lang w:val="en-GB"/>
        </w:rPr>
      </w:pPr>
      <w:r w:rsidRPr="00E15A92">
        <w:rPr>
          <w:rFonts w:ascii="Arial" w:hAnsi="Arial" w:cs="Arial"/>
          <w:b/>
          <w:szCs w:val="24"/>
          <w:lang w:val="en-GB"/>
        </w:rPr>
        <w:t>(</w:t>
      </w:r>
      <w:proofErr w:type="gramStart"/>
      <w:r w:rsidRPr="00E15A92">
        <w:rPr>
          <w:rFonts w:ascii="Arial" w:hAnsi="Arial" w:cs="Arial"/>
          <w:b/>
          <w:szCs w:val="24"/>
          <w:lang w:val="en-GB"/>
        </w:rPr>
        <w:t>for</w:t>
      </w:r>
      <w:proofErr w:type="gramEnd"/>
      <w:r w:rsidRPr="00E15A92">
        <w:rPr>
          <w:rFonts w:ascii="Arial" w:hAnsi="Arial" w:cs="Arial"/>
          <w:b/>
          <w:szCs w:val="24"/>
          <w:lang w:val="en-GB"/>
        </w:rPr>
        <w:t xml:space="preserve"> </w:t>
      </w:r>
      <w:r w:rsidR="00BB580E" w:rsidRPr="00E15A92">
        <w:rPr>
          <w:rFonts w:ascii="Arial" w:hAnsi="Arial" w:cs="Arial"/>
          <w:b/>
          <w:szCs w:val="24"/>
          <w:lang w:val="en-GB"/>
        </w:rPr>
        <w:t xml:space="preserve">selection and </w:t>
      </w:r>
      <w:r w:rsidRPr="00E15A92">
        <w:rPr>
          <w:rFonts w:ascii="Arial" w:hAnsi="Arial" w:cs="Arial"/>
          <w:b/>
          <w:szCs w:val="24"/>
          <w:lang w:val="en-GB"/>
        </w:rPr>
        <w:t>award criteria)</w:t>
      </w:r>
    </w:p>
    <w:p w:rsidR="002C668D" w:rsidRPr="00DB05E8" w:rsidRDefault="002C668D" w:rsidP="002C668D">
      <w:pPr>
        <w:pStyle w:val="Header"/>
        <w:tabs>
          <w:tab w:val="left" w:pos="0"/>
        </w:tabs>
        <w:jc w:val="both"/>
        <w:rPr>
          <w:rFonts w:ascii="Arial" w:hAnsi="Arial" w:cs="Arial"/>
          <w:b/>
          <w:sz w:val="20"/>
          <w:u w:val="single"/>
          <w:lang w:val="en-GB"/>
        </w:rPr>
      </w:pPr>
    </w:p>
    <w:p w:rsidR="00D8636C" w:rsidRDefault="002C668D" w:rsidP="002C668D">
      <w:pPr>
        <w:rPr>
          <w:rFonts w:ascii="Arial" w:hAnsi="Arial" w:cs="Arial"/>
          <w:b/>
          <w:sz w:val="20"/>
        </w:rPr>
      </w:pPr>
      <w:r w:rsidRPr="00DB05E8">
        <w:rPr>
          <w:rFonts w:ascii="Arial" w:hAnsi="Arial" w:cs="Arial"/>
          <w:sz w:val="20"/>
          <w:u w:val="single"/>
          <w:lang w:val="en-GB"/>
        </w:rPr>
        <w:t>Contract Title:</w:t>
      </w:r>
      <w:r w:rsidRPr="00DB05E8">
        <w:rPr>
          <w:rFonts w:ascii="Arial" w:hAnsi="Arial" w:cs="Arial"/>
          <w:spacing w:val="-3"/>
          <w:sz w:val="20"/>
          <w:lang w:val="en-GB"/>
        </w:rPr>
        <w:t xml:space="preserve"> </w:t>
      </w:r>
      <w:r w:rsidR="00D8636C">
        <w:rPr>
          <w:rFonts w:ascii="Arial" w:hAnsi="Arial" w:cs="Arial"/>
          <w:b/>
          <w:sz w:val="20"/>
        </w:rPr>
        <w:t>Testing and quality assurance services for EMSA maritime applications</w:t>
      </w:r>
    </w:p>
    <w:p w:rsidR="002C668D" w:rsidRPr="00DB05E8" w:rsidRDefault="002C668D" w:rsidP="002C668D">
      <w:pPr>
        <w:rPr>
          <w:rFonts w:ascii="Arial" w:hAnsi="Arial" w:cs="Arial"/>
          <w:b/>
          <w:sz w:val="20"/>
          <w:lang w:val="en-GB"/>
        </w:rPr>
      </w:pPr>
      <w:r>
        <w:rPr>
          <w:rFonts w:ascii="Arial" w:hAnsi="Arial" w:cs="Arial"/>
          <w:sz w:val="20"/>
          <w:u w:val="single"/>
          <w:lang w:val="en-GB" w:eastAsia="sk-SK"/>
        </w:rPr>
        <w:t>Reference number of procedure</w:t>
      </w:r>
      <w:r w:rsidRPr="00DB05E8">
        <w:rPr>
          <w:rFonts w:ascii="Arial" w:hAnsi="Arial" w:cs="Arial"/>
          <w:sz w:val="20"/>
          <w:u w:val="single"/>
          <w:lang w:val="en-GB" w:eastAsia="sk-SK"/>
        </w:rPr>
        <w:t>:</w:t>
      </w:r>
      <w:r w:rsidRPr="00DB05E8">
        <w:rPr>
          <w:rFonts w:ascii="Arial" w:hAnsi="Arial" w:cs="Arial"/>
          <w:b/>
          <w:sz w:val="20"/>
          <w:lang w:val="en-GB"/>
        </w:rPr>
        <w:t xml:space="preserve"> </w:t>
      </w:r>
      <w:r w:rsidRPr="00E66620">
        <w:rPr>
          <w:rFonts w:ascii="Arial" w:hAnsi="Arial" w:cs="Arial"/>
          <w:b/>
          <w:sz w:val="20"/>
          <w:lang w:val="en-GB" w:eastAsia="sk-SK"/>
        </w:rPr>
        <w:t>EMSA/</w:t>
      </w:r>
      <w:r w:rsidR="00D8636C">
        <w:rPr>
          <w:rFonts w:ascii="Arial" w:hAnsi="Arial" w:cs="Arial"/>
          <w:b/>
          <w:sz w:val="20"/>
          <w:lang w:val="en-GB" w:eastAsia="sk-SK"/>
        </w:rPr>
        <w:t>OP/11/2016</w:t>
      </w:r>
    </w:p>
    <w:p w:rsidR="002C668D" w:rsidRDefault="002C668D" w:rsidP="002C668D">
      <w:pPr>
        <w:pStyle w:val="Header"/>
        <w:rPr>
          <w:rFonts w:ascii="Arial" w:hAnsi="Arial" w:cs="Arial"/>
          <w:b/>
          <w:sz w:val="20"/>
          <w:lang w:val="en-GB"/>
        </w:rPr>
      </w:pPr>
      <w:r w:rsidRPr="00DB05E8">
        <w:rPr>
          <w:rFonts w:ascii="Arial" w:hAnsi="Arial" w:cs="Arial"/>
          <w:sz w:val="20"/>
          <w:u w:val="single"/>
          <w:lang w:val="en-GB" w:eastAsia="sk-SK"/>
        </w:rPr>
        <w:t>Date:</w:t>
      </w:r>
      <w:r w:rsidRPr="00DB05E8">
        <w:rPr>
          <w:rFonts w:ascii="Arial" w:hAnsi="Arial" w:cs="Arial"/>
          <w:b/>
          <w:sz w:val="20"/>
          <w:lang w:val="en-GB"/>
        </w:rPr>
        <w:t xml:space="preserve"> </w:t>
      </w:r>
    </w:p>
    <w:p w:rsidR="00394008" w:rsidRDefault="00394008" w:rsidP="002C668D">
      <w:pPr>
        <w:pStyle w:val="Header"/>
        <w:rPr>
          <w:rFonts w:ascii="Arial" w:hAnsi="Arial" w:cs="Arial"/>
          <w:sz w:val="20"/>
          <w:u w:val="single"/>
          <w:lang w:val="en-GB"/>
        </w:rPr>
      </w:pPr>
    </w:p>
    <w:p w:rsidR="00394008" w:rsidRPr="00394008" w:rsidRDefault="006C1594" w:rsidP="002C668D">
      <w:pPr>
        <w:pStyle w:val="Header"/>
        <w:rPr>
          <w:rFonts w:ascii="Arial" w:hAnsi="Arial" w:cs="Arial"/>
          <w:sz w:val="20"/>
          <w:u w:val="single"/>
          <w:lang w:val="en-GB"/>
        </w:rPr>
      </w:pPr>
      <w:ins w:id="0" w:author="Oana Roxana IUGAN" w:date="2016-06-20T11:08:00Z">
        <w:r>
          <w:rPr>
            <w:rFonts w:ascii="Arial" w:hAnsi="Arial" w:cs="Arial"/>
            <w:sz w:val="20"/>
            <w:u w:val="single"/>
            <w:lang w:val="en-GB"/>
          </w:rPr>
          <w:t xml:space="preserve">Tenderer </w:t>
        </w:r>
      </w:ins>
      <w:del w:id="1" w:author="Oana Roxana IUGAN" w:date="2016-06-20T11:08:00Z">
        <w:r w:rsidR="00394008" w:rsidRPr="00394008" w:rsidDel="006C1594">
          <w:rPr>
            <w:rFonts w:ascii="Arial" w:hAnsi="Arial" w:cs="Arial"/>
            <w:sz w:val="20"/>
            <w:u w:val="single"/>
            <w:lang w:val="en-GB"/>
          </w:rPr>
          <w:delText>Bidder</w:delText>
        </w:r>
      </w:del>
      <w:r w:rsidR="00394008" w:rsidRPr="00394008">
        <w:rPr>
          <w:rFonts w:ascii="Arial" w:hAnsi="Arial" w:cs="Arial"/>
          <w:sz w:val="20"/>
          <w:u w:val="single"/>
          <w:lang w:val="en-GB"/>
        </w:rPr>
        <w:t xml:space="preserve"> Name:</w:t>
      </w:r>
    </w:p>
    <w:p w:rsidR="002C668D" w:rsidRDefault="002C668D" w:rsidP="002C668D">
      <w:pPr>
        <w:pStyle w:val="Header"/>
        <w:tabs>
          <w:tab w:val="left" w:pos="0"/>
        </w:tabs>
        <w:jc w:val="both"/>
        <w:rPr>
          <w:ins w:id="2" w:author="Oana Roxana IUGAN" w:date="2016-06-20T11:08:00Z"/>
          <w:rFonts w:ascii="Arial" w:hAnsi="Arial" w:cs="Arial"/>
          <w:b/>
          <w:sz w:val="20"/>
          <w:u w:val="single"/>
          <w:lang w:val="en-GB"/>
        </w:rPr>
      </w:pPr>
    </w:p>
    <w:p w:rsidR="006C1594" w:rsidRPr="00E15A92" w:rsidRDefault="006C1594">
      <w:pPr>
        <w:pStyle w:val="Caption"/>
        <w:rPr>
          <w:moveTo w:id="3" w:author="Oana Roxana IUGAN" w:date="2016-06-20T11:08:00Z"/>
        </w:rPr>
      </w:pPr>
      <w:moveToRangeStart w:id="4" w:author="Oana Roxana IUGAN" w:date="2016-06-20T11:08:00Z" w:name="move454184257"/>
      <w:moveTo w:id="5" w:author="Oana Roxana IUGAN" w:date="2016-06-20T11:08:00Z">
        <w:r w:rsidRPr="00E15A92">
          <w:t xml:space="preserve">Table </w:t>
        </w:r>
        <w:r w:rsidRPr="00E15A92">
          <w:fldChar w:fldCharType="begin"/>
        </w:r>
        <w:r w:rsidRPr="00E15A92">
          <w:instrText xml:space="preserve"> SEQ Table \* ARABIC </w:instrText>
        </w:r>
        <w:r w:rsidRPr="00E15A92">
          <w:fldChar w:fldCharType="separate"/>
        </w:r>
      </w:moveTo>
      <w:r w:rsidR="002C6914">
        <w:rPr>
          <w:noProof/>
        </w:rPr>
        <w:t>1</w:t>
      </w:r>
      <w:moveTo w:id="6" w:author="Oana Roxana IUGAN" w:date="2016-06-20T11:08:00Z">
        <w:r w:rsidRPr="00E15A92">
          <w:fldChar w:fldCharType="end"/>
        </w:r>
        <w:r w:rsidRPr="00E15A92">
          <w:t xml:space="preserve"> – Information about measures employed to ensure the quality of the services to be provided</w:t>
        </w:r>
      </w:moveTo>
    </w:p>
    <w:moveToRangeEnd w:id="4"/>
    <w:p w:rsidR="006C1594" w:rsidRPr="00DB05E8" w:rsidDel="00C83CB9" w:rsidRDefault="006C1594" w:rsidP="002C668D">
      <w:pPr>
        <w:pStyle w:val="Header"/>
        <w:tabs>
          <w:tab w:val="left" w:pos="0"/>
        </w:tabs>
        <w:jc w:val="both"/>
        <w:rPr>
          <w:del w:id="7" w:author="Sara CASTANHEIRA" w:date="2016-06-21T09:45:00Z"/>
          <w:rFonts w:ascii="Arial" w:hAnsi="Arial" w:cs="Arial"/>
          <w:b/>
          <w:sz w:val="20"/>
          <w:u w:val="single"/>
          <w:lang w:val="en-GB"/>
        </w:rPr>
      </w:pPr>
    </w:p>
    <w:p w:rsidR="00BB580E" w:rsidRPr="00E15A92" w:rsidRDefault="00BB580E" w:rsidP="00D47518">
      <w:pPr>
        <w:pStyle w:val="letteredlist"/>
        <w:numPr>
          <w:ilvl w:val="0"/>
          <w:numId w:val="0"/>
        </w:numPr>
        <w:rPr>
          <w:rFonts w:ascii="Arial" w:hAnsi="Arial" w:cs="Arial"/>
          <w:b/>
          <w:bCs/>
          <w:vertAlign w:val="superscript"/>
        </w:rPr>
      </w:pPr>
      <w:r w:rsidRPr="00E15A92">
        <w:rPr>
          <w:rFonts w:ascii="Arial" w:hAnsi="Arial" w:cs="Arial"/>
        </w:rPr>
        <w:t xml:space="preserve">The </w:t>
      </w:r>
      <w:ins w:id="8" w:author="Oana Roxana IUGAN" w:date="2016-06-20T11:08:00Z">
        <w:r w:rsidR="006C1594">
          <w:rPr>
            <w:rFonts w:ascii="Arial" w:hAnsi="Arial" w:cs="Arial"/>
          </w:rPr>
          <w:t>tenderers</w:t>
        </w:r>
      </w:ins>
      <w:del w:id="9" w:author="Oana Roxana IUGAN" w:date="2016-06-20T11:08:00Z">
        <w:r w:rsidRPr="00E15A92" w:rsidDel="006C1594">
          <w:rPr>
            <w:rFonts w:ascii="Arial" w:hAnsi="Arial" w:cs="Arial"/>
          </w:rPr>
          <w:delText>bidders</w:delText>
        </w:r>
      </w:del>
      <w:r w:rsidRPr="00E15A92">
        <w:rPr>
          <w:rFonts w:ascii="Arial" w:hAnsi="Arial" w:cs="Arial"/>
        </w:rPr>
        <w:t xml:space="preserve"> are requested to indicate where the information requested in 1</w:t>
      </w:r>
      <w:r w:rsidR="00095CB3">
        <w:rPr>
          <w:rFonts w:ascii="Arial" w:hAnsi="Arial" w:cs="Arial"/>
        </w:rPr>
        <w:t>4</w:t>
      </w:r>
      <w:r w:rsidRPr="00E15A92">
        <w:rPr>
          <w:rFonts w:ascii="Arial" w:hAnsi="Arial" w:cs="Arial"/>
        </w:rPr>
        <w:t xml:space="preserve">.5.2 a) of the tender specification is presented in their offer by filling the table below. </w:t>
      </w:r>
    </w:p>
    <w:tbl>
      <w:tblPr>
        <w:tblStyle w:val="TableGrid"/>
        <w:tblW w:w="0" w:type="auto"/>
        <w:tblLook w:val="04A0" w:firstRow="1" w:lastRow="0" w:firstColumn="1" w:lastColumn="0" w:noHBand="0" w:noVBand="1"/>
      </w:tblPr>
      <w:tblGrid>
        <w:gridCol w:w="3818"/>
        <w:gridCol w:w="3540"/>
        <w:gridCol w:w="5277"/>
      </w:tblGrid>
      <w:tr w:rsidR="00095CB3" w:rsidRPr="00E15A92" w:rsidTr="00593B3F">
        <w:tc>
          <w:tcPr>
            <w:tcW w:w="3818" w:type="dxa"/>
            <w:shd w:val="clear" w:color="auto" w:fill="BFBFBF" w:themeFill="background1" w:themeFillShade="BF"/>
          </w:tcPr>
          <w:p w:rsidR="00095CB3" w:rsidRPr="00E15A92" w:rsidRDefault="00095CB3" w:rsidP="00097302">
            <w:pPr>
              <w:rPr>
                <w:rFonts w:ascii="Arial" w:hAnsi="Arial" w:cs="Arial"/>
                <w:b/>
                <w:sz w:val="20"/>
                <w:szCs w:val="20"/>
              </w:rPr>
            </w:pPr>
            <w:bookmarkStart w:id="10" w:name="_Ref423365622"/>
          </w:p>
        </w:tc>
        <w:tc>
          <w:tcPr>
            <w:tcW w:w="3540" w:type="dxa"/>
            <w:shd w:val="clear" w:color="auto" w:fill="BFBFBF" w:themeFill="background1" w:themeFillShade="BF"/>
          </w:tcPr>
          <w:p w:rsidR="00095CB3" w:rsidRPr="00E15A92" w:rsidRDefault="00095CB3" w:rsidP="00097302">
            <w:pPr>
              <w:rPr>
                <w:rFonts w:ascii="Arial" w:hAnsi="Arial" w:cs="Arial"/>
                <w:b/>
                <w:sz w:val="20"/>
                <w:szCs w:val="20"/>
              </w:rPr>
            </w:pPr>
            <w:r w:rsidRPr="00E15A92">
              <w:rPr>
                <w:rFonts w:ascii="Arial" w:hAnsi="Arial" w:cs="Arial"/>
                <w:b/>
                <w:sz w:val="20"/>
                <w:szCs w:val="20"/>
              </w:rPr>
              <w:t xml:space="preserve">Information provided in the Bid? </w:t>
            </w:r>
          </w:p>
          <w:p w:rsidR="00095CB3" w:rsidRPr="00E15A92" w:rsidRDefault="00095CB3" w:rsidP="00097302">
            <w:pPr>
              <w:rPr>
                <w:rFonts w:ascii="Arial" w:hAnsi="Arial" w:cs="Arial"/>
                <w:b/>
                <w:sz w:val="20"/>
                <w:szCs w:val="20"/>
              </w:rPr>
            </w:pPr>
            <w:r w:rsidRPr="00E15A92">
              <w:rPr>
                <w:rFonts w:ascii="Arial" w:hAnsi="Arial" w:cs="Arial"/>
                <w:b/>
                <w:sz w:val="20"/>
                <w:szCs w:val="20"/>
              </w:rPr>
              <w:t>(Yes/No)</w:t>
            </w:r>
          </w:p>
        </w:tc>
        <w:tc>
          <w:tcPr>
            <w:tcW w:w="5277" w:type="dxa"/>
            <w:shd w:val="clear" w:color="auto" w:fill="BFBFBF" w:themeFill="background1" w:themeFillShade="BF"/>
          </w:tcPr>
          <w:p w:rsidR="00095CB3" w:rsidRPr="00E15A92" w:rsidRDefault="00095CB3" w:rsidP="00402B31">
            <w:pPr>
              <w:rPr>
                <w:rFonts w:ascii="Arial" w:hAnsi="Arial" w:cs="Arial"/>
                <w:b/>
                <w:sz w:val="20"/>
                <w:szCs w:val="20"/>
              </w:rPr>
            </w:pPr>
            <w:r w:rsidRPr="00E15A92">
              <w:rPr>
                <w:rFonts w:ascii="Arial" w:hAnsi="Arial" w:cs="Arial"/>
                <w:b/>
                <w:sz w:val="20"/>
                <w:szCs w:val="20"/>
              </w:rPr>
              <w:t xml:space="preserve">Described in bid section number </w:t>
            </w:r>
          </w:p>
        </w:tc>
      </w:tr>
      <w:tr w:rsidR="00095CB3" w:rsidRPr="00E15A92" w:rsidTr="00834406">
        <w:tc>
          <w:tcPr>
            <w:tcW w:w="12635" w:type="dxa"/>
            <w:gridSpan w:val="3"/>
          </w:tcPr>
          <w:p w:rsidR="00095CB3" w:rsidRDefault="00095CB3" w:rsidP="00095CB3">
            <w:pPr>
              <w:jc w:val="center"/>
              <w:rPr>
                <w:rFonts w:ascii="Arial" w:hAnsi="Arial" w:cs="Arial"/>
                <w:b/>
                <w:sz w:val="20"/>
                <w:szCs w:val="20"/>
                <w:lang w:val="en-US"/>
              </w:rPr>
            </w:pPr>
            <w:bookmarkStart w:id="11" w:name="_Ref448417803"/>
            <w:bookmarkStart w:id="12" w:name="_Ref448735286"/>
            <w:bookmarkStart w:id="13" w:name="_Toc449532007"/>
          </w:p>
          <w:p w:rsidR="00095CB3" w:rsidRPr="00E15A92" w:rsidRDefault="00095CB3" w:rsidP="00095CB3">
            <w:pPr>
              <w:jc w:val="center"/>
              <w:rPr>
                <w:rFonts w:ascii="Arial" w:hAnsi="Arial" w:cs="Arial"/>
                <w:sz w:val="20"/>
                <w:szCs w:val="20"/>
              </w:rPr>
            </w:pPr>
            <w:r w:rsidRPr="00E15A92">
              <w:rPr>
                <w:rFonts w:ascii="Arial" w:hAnsi="Arial" w:cs="Arial"/>
                <w:b/>
                <w:sz w:val="20"/>
                <w:szCs w:val="20"/>
                <w:lang w:val="en-US"/>
              </w:rPr>
              <w:t>14.5 Technical and professional capacity – Selection criteria</w:t>
            </w:r>
            <w:bookmarkEnd w:id="11"/>
            <w:bookmarkEnd w:id="12"/>
            <w:bookmarkEnd w:id="13"/>
          </w:p>
        </w:tc>
      </w:tr>
      <w:tr w:rsidR="00095CB3" w:rsidRPr="00E15A92" w:rsidTr="00593B3F">
        <w:tc>
          <w:tcPr>
            <w:tcW w:w="3818" w:type="dxa"/>
          </w:tcPr>
          <w:p w:rsidR="00095CB3" w:rsidRPr="00E15A92" w:rsidRDefault="00095CB3" w:rsidP="00E15A92">
            <w:pPr>
              <w:pStyle w:val="EMSAListSquareBlue"/>
              <w:numPr>
                <w:ilvl w:val="0"/>
                <w:numId w:val="0"/>
              </w:numPr>
            </w:pPr>
            <w:r w:rsidRPr="00E15A92">
              <w:t>An overview of the company departments mentioning the currently allocated number of staff and levels;</w:t>
            </w:r>
          </w:p>
        </w:tc>
        <w:tc>
          <w:tcPr>
            <w:tcW w:w="3540" w:type="dxa"/>
          </w:tcPr>
          <w:p w:rsidR="00095CB3" w:rsidRPr="00E15A92" w:rsidRDefault="00095CB3" w:rsidP="0043476C">
            <w:pPr>
              <w:pStyle w:val="EMSAListSquareBlue"/>
              <w:numPr>
                <w:ilvl w:val="0"/>
                <w:numId w:val="0"/>
              </w:numPr>
            </w:pPr>
          </w:p>
        </w:tc>
        <w:tc>
          <w:tcPr>
            <w:tcW w:w="5277" w:type="dxa"/>
          </w:tcPr>
          <w:p w:rsidR="00095CB3" w:rsidRPr="00E15A92" w:rsidRDefault="00095CB3" w:rsidP="0043476C">
            <w:pPr>
              <w:rPr>
                <w:rFonts w:ascii="Arial" w:hAnsi="Arial" w:cs="Arial"/>
                <w:sz w:val="20"/>
                <w:szCs w:val="20"/>
              </w:rPr>
            </w:pPr>
          </w:p>
        </w:tc>
      </w:tr>
      <w:tr w:rsidR="00095CB3" w:rsidRPr="00E15A92" w:rsidTr="00593B3F">
        <w:tc>
          <w:tcPr>
            <w:tcW w:w="3818" w:type="dxa"/>
          </w:tcPr>
          <w:p w:rsidR="00095CB3" w:rsidRPr="00E15A92" w:rsidRDefault="00095CB3" w:rsidP="0043476C">
            <w:pPr>
              <w:pStyle w:val="EMSAListSquareBlue"/>
              <w:numPr>
                <w:ilvl w:val="0"/>
                <w:numId w:val="0"/>
              </w:numPr>
            </w:pPr>
            <w:r w:rsidRPr="00E15A92">
              <w:t>Description of the relationship of this company and those of the group if relevant</w:t>
            </w:r>
          </w:p>
        </w:tc>
        <w:tc>
          <w:tcPr>
            <w:tcW w:w="3540" w:type="dxa"/>
          </w:tcPr>
          <w:p w:rsidR="00095CB3" w:rsidRPr="00E15A92" w:rsidRDefault="00095CB3" w:rsidP="0043476C">
            <w:pPr>
              <w:pStyle w:val="EMSAListSquareBlue"/>
              <w:numPr>
                <w:ilvl w:val="0"/>
                <w:numId w:val="0"/>
              </w:numPr>
            </w:pPr>
          </w:p>
        </w:tc>
        <w:tc>
          <w:tcPr>
            <w:tcW w:w="5277" w:type="dxa"/>
          </w:tcPr>
          <w:p w:rsidR="00095CB3" w:rsidRPr="00E15A92" w:rsidRDefault="00095CB3" w:rsidP="0043476C">
            <w:pPr>
              <w:rPr>
                <w:rFonts w:ascii="Arial" w:hAnsi="Arial" w:cs="Arial"/>
                <w:sz w:val="20"/>
                <w:szCs w:val="20"/>
              </w:rPr>
            </w:pPr>
          </w:p>
        </w:tc>
      </w:tr>
      <w:tr w:rsidR="00095CB3" w:rsidRPr="00E15A92" w:rsidTr="00593B3F">
        <w:tc>
          <w:tcPr>
            <w:tcW w:w="3818" w:type="dxa"/>
          </w:tcPr>
          <w:p w:rsidR="00095CB3" w:rsidRPr="00E15A92" w:rsidRDefault="00095CB3" w:rsidP="00095CB3">
            <w:pPr>
              <w:pStyle w:val="EMSAListSquareBlue"/>
              <w:numPr>
                <w:ilvl w:val="0"/>
                <w:numId w:val="0"/>
              </w:numPr>
            </w:pPr>
            <w:r w:rsidRPr="00E15A92">
              <w:t>Description of the tools employed;</w:t>
            </w:r>
          </w:p>
        </w:tc>
        <w:tc>
          <w:tcPr>
            <w:tcW w:w="3540" w:type="dxa"/>
          </w:tcPr>
          <w:p w:rsidR="00095CB3" w:rsidRPr="00E15A92" w:rsidRDefault="00095CB3" w:rsidP="0043476C">
            <w:pPr>
              <w:pStyle w:val="EMSAListSquareBlue"/>
              <w:numPr>
                <w:ilvl w:val="0"/>
                <w:numId w:val="0"/>
              </w:numPr>
            </w:pPr>
          </w:p>
        </w:tc>
        <w:tc>
          <w:tcPr>
            <w:tcW w:w="5277" w:type="dxa"/>
          </w:tcPr>
          <w:p w:rsidR="00095CB3" w:rsidRPr="00E15A92" w:rsidRDefault="00095CB3" w:rsidP="0043476C">
            <w:pPr>
              <w:rPr>
                <w:rFonts w:ascii="Arial" w:hAnsi="Arial" w:cs="Arial"/>
                <w:sz w:val="20"/>
                <w:szCs w:val="20"/>
              </w:rPr>
            </w:pPr>
          </w:p>
        </w:tc>
      </w:tr>
      <w:tr w:rsidR="00095CB3" w:rsidRPr="00E15A92" w:rsidTr="00593B3F">
        <w:tc>
          <w:tcPr>
            <w:tcW w:w="3818" w:type="dxa"/>
          </w:tcPr>
          <w:p w:rsidR="00095CB3" w:rsidRPr="00E15A92" w:rsidRDefault="00095CB3" w:rsidP="00E15A92">
            <w:pPr>
              <w:pStyle w:val="EMSAListSquareBlue"/>
              <w:numPr>
                <w:ilvl w:val="0"/>
                <w:numId w:val="0"/>
              </w:numPr>
            </w:pPr>
            <w:r w:rsidRPr="00E15A92">
              <w:t xml:space="preserve">Description of the Quality Assurance procedures including any standard, best practices that the company follows (e.g. ISO 9001, CMMI, ECSS, PMP, </w:t>
            </w:r>
            <w:r w:rsidRPr="00E15A92">
              <w:lastRenderedPageBreak/>
              <w:t xml:space="preserve">PRINCE, ITIL) </w:t>
            </w:r>
          </w:p>
        </w:tc>
        <w:tc>
          <w:tcPr>
            <w:tcW w:w="3540" w:type="dxa"/>
          </w:tcPr>
          <w:p w:rsidR="00095CB3" w:rsidRPr="00E15A92" w:rsidRDefault="00095CB3" w:rsidP="0043476C">
            <w:pPr>
              <w:pStyle w:val="EMSAListSquareBlue"/>
              <w:numPr>
                <w:ilvl w:val="0"/>
                <w:numId w:val="0"/>
              </w:numPr>
            </w:pPr>
          </w:p>
        </w:tc>
        <w:tc>
          <w:tcPr>
            <w:tcW w:w="5277" w:type="dxa"/>
          </w:tcPr>
          <w:p w:rsidR="00095CB3" w:rsidRPr="00E15A92" w:rsidRDefault="00095CB3" w:rsidP="0043476C">
            <w:pPr>
              <w:rPr>
                <w:rFonts w:ascii="Arial" w:hAnsi="Arial" w:cs="Arial"/>
                <w:sz w:val="20"/>
                <w:szCs w:val="20"/>
              </w:rPr>
            </w:pPr>
          </w:p>
        </w:tc>
      </w:tr>
    </w:tbl>
    <w:bookmarkEnd w:id="10"/>
    <w:p w:rsidR="004C7D50" w:rsidRPr="00E15A92" w:rsidDel="006C1594" w:rsidRDefault="004C7D50" w:rsidP="004C7D50">
      <w:pPr>
        <w:pStyle w:val="Caption"/>
        <w:rPr>
          <w:moveFrom w:id="14" w:author="Oana Roxana IUGAN" w:date="2016-06-20T11:08:00Z"/>
        </w:rPr>
      </w:pPr>
      <w:moveFromRangeStart w:id="15" w:author="Oana Roxana IUGAN" w:date="2016-06-20T11:08:00Z" w:name="move454184257"/>
      <w:moveFrom w:id="16" w:author="Oana Roxana IUGAN" w:date="2016-06-20T11:08:00Z">
        <w:r w:rsidRPr="00E15A92" w:rsidDel="006C1594">
          <w:lastRenderedPageBreak/>
          <w:t xml:space="preserve">Table </w:t>
        </w:r>
        <w:r w:rsidRPr="00E15A92" w:rsidDel="006C1594">
          <w:rPr>
            <w:b w:val="0"/>
            <w:bCs w:val="0"/>
            <w:color w:val="5A666D"/>
          </w:rPr>
          <w:fldChar w:fldCharType="begin"/>
        </w:r>
        <w:r w:rsidRPr="00E15A92" w:rsidDel="006C1594">
          <w:instrText xml:space="preserve"> SEQ Table \* ARABIC </w:instrText>
        </w:r>
        <w:r w:rsidRPr="00E15A92" w:rsidDel="006C1594">
          <w:rPr>
            <w:b w:val="0"/>
            <w:bCs w:val="0"/>
            <w:color w:val="5A666D"/>
          </w:rPr>
          <w:fldChar w:fldCharType="separate"/>
        </w:r>
        <w:r w:rsidR="00BB1B21" w:rsidDel="006C1594">
          <w:rPr>
            <w:noProof/>
          </w:rPr>
          <w:t>1</w:t>
        </w:r>
        <w:r w:rsidRPr="00E15A92" w:rsidDel="006C1594">
          <w:rPr>
            <w:b w:val="0"/>
            <w:bCs w:val="0"/>
            <w:color w:val="5A666D"/>
          </w:rPr>
          <w:fldChar w:fldCharType="end"/>
        </w:r>
        <w:r w:rsidRPr="00E15A92" w:rsidDel="006C1594">
          <w:t xml:space="preserve"> – Information about measures employed to ensure the quality of the services to be provided</w:t>
        </w:r>
      </w:moveFrom>
    </w:p>
    <w:moveFromRangeEnd w:id="15"/>
    <w:p w:rsidR="00D47518" w:rsidRPr="00E15A92" w:rsidRDefault="00D47518" w:rsidP="007376A6">
      <w:pPr>
        <w:pStyle w:val="letteredlist"/>
        <w:numPr>
          <w:ilvl w:val="0"/>
          <w:numId w:val="0"/>
        </w:numPr>
        <w:rPr>
          <w:rFonts w:ascii="Arial" w:hAnsi="Arial" w:cs="Arial"/>
        </w:rPr>
      </w:pPr>
    </w:p>
    <w:p w:rsidR="00C83CB9" w:rsidRDefault="00C83CB9">
      <w:pPr>
        <w:pStyle w:val="Caption"/>
        <w:rPr>
          <w:ins w:id="17" w:author="Sara CASTANHEIRA" w:date="2016-06-21T09:47:00Z"/>
        </w:rPr>
        <w:pPrChange w:id="18" w:author="Sara CASTANHEIRA" w:date="2016-06-21T09:44:00Z">
          <w:pPr>
            <w:pStyle w:val="letteredlist"/>
            <w:numPr>
              <w:numId w:val="0"/>
            </w:numPr>
            <w:tabs>
              <w:tab w:val="clear" w:pos="360"/>
            </w:tabs>
            <w:ind w:left="0" w:firstLine="0"/>
          </w:pPr>
        </w:pPrChange>
      </w:pPr>
    </w:p>
    <w:p w:rsidR="006C1594" w:rsidRPr="00C83CB9" w:rsidRDefault="006C1594">
      <w:pPr>
        <w:pStyle w:val="Caption"/>
        <w:rPr>
          <w:ins w:id="19" w:author="Oana Roxana IUGAN" w:date="2016-06-20T11:08:00Z"/>
          <w:color w:val="5A666D"/>
        </w:rPr>
        <w:pPrChange w:id="20" w:author="Sara CASTANHEIRA" w:date="2016-06-21T09:44:00Z">
          <w:pPr>
            <w:pStyle w:val="letteredlist"/>
            <w:numPr>
              <w:numId w:val="0"/>
            </w:numPr>
            <w:tabs>
              <w:tab w:val="clear" w:pos="360"/>
            </w:tabs>
            <w:ind w:left="0" w:firstLine="0"/>
          </w:pPr>
        </w:pPrChange>
      </w:pPr>
      <w:ins w:id="21" w:author="Oana Roxana IUGAN" w:date="2016-06-20T11:09:00Z">
        <w:r w:rsidRPr="00E15A92">
          <w:t xml:space="preserve">Table </w:t>
        </w:r>
        <w:r w:rsidRPr="00E15A92">
          <w:fldChar w:fldCharType="begin"/>
        </w:r>
        <w:r w:rsidRPr="00E15A92">
          <w:instrText xml:space="preserve"> SEQ Table \* ARABIC </w:instrText>
        </w:r>
        <w:r w:rsidRPr="00E15A92">
          <w:fldChar w:fldCharType="separate"/>
        </w:r>
      </w:ins>
      <w:r w:rsidR="002C6914">
        <w:rPr>
          <w:noProof/>
        </w:rPr>
        <w:t>2</w:t>
      </w:r>
      <w:ins w:id="22" w:author="Oana Roxana IUGAN" w:date="2016-06-20T11:09:00Z">
        <w:r w:rsidRPr="00E15A92">
          <w:fldChar w:fldCharType="end"/>
        </w:r>
        <w:r w:rsidRPr="00E15A92">
          <w:t xml:space="preserve"> – Contract Information</w:t>
        </w:r>
      </w:ins>
    </w:p>
    <w:p w:rsidR="007376A6" w:rsidRPr="00E15A92" w:rsidRDefault="007376A6" w:rsidP="007376A6">
      <w:pPr>
        <w:pStyle w:val="letteredlist"/>
        <w:numPr>
          <w:ilvl w:val="0"/>
          <w:numId w:val="0"/>
        </w:numPr>
        <w:rPr>
          <w:rFonts w:ascii="Arial" w:hAnsi="Arial" w:cs="Arial"/>
        </w:rPr>
      </w:pPr>
      <w:r w:rsidRPr="00E15A92">
        <w:rPr>
          <w:rFonts w:ascii="Arial" w:hAnsi="Arial" w:cs="Arial"/>
        </w:rPr>
        <w:t xml:space="preserve">The </w:t>
      </w:r>
      <w:commentRangeStart w:id="23"/>
      <w:ins w:id="24" w:author="Oana Roxana IUGAN" w:date="2016-06-20T11:09:00Z">
        <w:r w:rsidR="006C1594">
          <w:rPr>
            <w:rFonts w:ascii="Arial" w:hAnsi="Arial" w:cs="Arial"/>
          </w:rPr>
          <w:t>tenderers</w:t>
        </w:r>
      </w:ins>
      <w:del w:id="25" w:author="Oana Roxana IUGAN" w:date="2016-06-20T11:09:00Z">
        <w:r w:rsidRPr="00E15A92" w:rsidDel="006C1594">
          <w:rPr>
            <w:rFonts w:ascii="Arial" w:hAnsi="Arial" w:cs="Arial"/>
          </w:rPr>
          <w:delText>bidders</w:delText>
        </w:r>
      </w:del>
      <w:commentRangeEnd w:id="23"/>
      <w:r w:rsidR="006C1594">
        <w:rPr>
          <w:rStyle w:val="CommentReference"/>
          <w:rFonts w:asciiTheme="minorHAnsi" w:eastAsiaTheme="minorHAnsi" w:hAnsiTheme="minorHAnsi" w:cstheme="minorBidi"/>
          <w:lang w:val="en-IE"/>
        </w:rPr>
        <w:commentReference w:id="23"/>
      </w:r>
      <w:r w:rsidRPr="00E15A92">
        <w:rPr>
          <w:rFonts w:ascii="Arial" w:hAnsi="Arial" w:cs="Arial"/>
        </w:rPr>
        <w:t xml:space="preserve"> are requested to present the information requested in 14.5.2. b) </w:t>
      </w:r>
      <w:proofErr w:type="gramStart"/>
      <w:r w:rsidRPr="00E15A92">
        <w:rPr>
          <w:rFonts w:ascii="Arial" w:hAnsi="Arial" w:cs="Arial"/>
        </w:rPr>
        <w:t>of</w:t>
      </w:r>
      <w:proofErr w:type="gramEnd"/>
      <w:r w:rsidRPr="00E15A92">
        <w:rPr>
          <w:rFonts w:ascii="Arial" w:hAnsi="Arial" w:cs="Arial"/>
        </w:rPr>
        <w:t xml:space="preserve"> the tender specification in the table below.</w:t>
      </w:r>
    </w:p>
    <w:p w:rsidR="009F0328" w:rsidRPr="00E15A92" w:rsidRDefault="009F0328" w:rsidP="009F0328">
      <w:pPr>
        <w:pStyle w:val="letteredlist"/>
        <w:numPr>
          <w:ilvl w:val="0"/>
          <w:numId w:val="0"/>
        </w:numPr>
        <w:ind w:left="1260"/>
        <w:rPr>
          <w:rFonts w:ascii="Arial" w:hAnsi="Arial" w:cs="Arial"/>
        </w:rPr>
      </w:pPr>
    </w:p>
    <w:tbl>
      <w:tblPr>
        <w:tblStyle w:val="TableGrid"/>
        <w:tblW w:w="4310" w:type="pct"/>
        <w:tblLook w:val="04A0" w:firstRow="1" w:lastRow="0" w:firstColumn="1" w:lastColumn="0" w:noHBand="0" w:noVBand="1"/>
      </w:tblPr>
      <w:tblGrid>
        <w:gridCol w:w="1957"/>
        <w:gridCol w:w="1569"/>
        <w:gridCol w:w="1427"/>
        <w:gridCol w:w="1603"/>
        <w:gridCol w:w="1789"/>
        <w:gridCol w:w="1774"/>
        <w:gridCol w:w="2099"/>
      </w:tblGrid>
      <w:tr w:rsidR="007376A6" w:rsidRPr="00E15A92" w:rsidTr="007376A6">
        <w:tc>
          <w:tcPr>
            <w:tcW w:w="801" w:type="pct"/>
            <w:shd w:val="clear" w:color="auto" w:fill="A6A6A6" w:themeFill="background1" w:themeFillShade="A6"/>
          </w:tcPr>
          <w:p w:rsidR="007376A6" w:rsidRPr="00E15A92" w:rsidRDefault="007376A6" w:rsidP="007C1698">
            <w:pPr>
              <w:pStyle w:val="letteredlist"/>
              <w:numPr>
                <w:ilvl w:val="0"/>
                <w:numId w:val="0"/>
              </w:numPr>
              <w:jc w:val="center"/>
              <w:rPr>
                <w:rFonts w:ascii="Arial" w:hAnsi="Arial" w:cs="Arial"/>
                <w:b/>
              </w:rPr>
            </w:pPr>
            <w:r w:rsidRPr="00E15A92">
              <w:rPr>
                <w:rFonts w:ascii="Arial" w:hAnsi="Arial" w:cs="Arial"/>
                <w:b/>
              </w:rPr>
              <w:t>Contract number or reference</w:t>
            </w:r>
          </w:p>
        </w:tc>
        <w:tc>
          <w:tcPr>
            <w:tcW w:w="642" w:type="pct"/>
            <w:shd w:val="clear" w:color="auto" w:fill="A6A6A6" w:themeFill="background1" w:themeFillShade="A6"/>
          </w:tcPr>
          <w:p w:rsidR="007376A6" w:rsidRPr="00E15A92" w:rsidRDefault="007376A6" w:rsidP="007C1698">
            <w:pPr>
              <w:pStyle w:val="letteredlist"/>
              <w:numPr>
                <w:ilvl w:val="0"/>
                <w:numId w:val="0"/>
              </w:numPr>
              <w:jc w:val="center"/>
              <w:rPr>
                <w:rFonts w:ascii="Arial" w:hAnsi="Arial" w:cs="Arial"/>
                <w:b/>
              </w:rPr>
            </w:pPr>
            <w:r w:rsidRPr="00E15A92">
              <w:rPr>
                <w:rFonts w:ascii="Arial" w:hAnsi="Arial" w:cs="Arial"/>
                <w:b/>
              </w:rPr>
              <w:t>Start  and finish date;</w:t>
            </w:r>
          </w:p>
        </w:tc>
        <w:tc>
          <w:tcPr>
            <w:tcW w:w="584" w:type="pct"/>
            <w:shd w:val="clear" w:color="auto" w:fill="A6A6A6" w:themeFill="background1" w:themeFillShade="A6"/>
          </w:tcPr>
          <w:p w:rsidR="007376A6" w:rsidRPr="00E15A92" w:rsidRDefault="007376A6" w:rsidP="007C1698">
            <w:pPr>
              <w:pStyle w:val="letteredlist"/>
              <w:numPr>
                <w:ilvl w:val="0"/>
                <w:numId w:val="0"/>
              </w:numPr>
              <w:jc w:val="center"/>
              <w:rPr>
                <w:rFonts w:ascii="Arial" w:hAnsi="Arial" w:cs="Arial"/>
                <w:b/>
              </w:rPr>
            </w:pPr>
            <w:r w:rsidRPr="00E15A92">
              <w:rPr>
                <w:rFonts w:ascii="Arial" w:hAnsi="Arial" w:cs="Arial"/>
                <w:b/>
              </w:rPr>
              <w:t>Duration</w:t>
            </w:r>
          </w:p>
        </w:tc>
        <w:tc>
          <w:tcPr>
            <w:tcW w:w="656" w:type="pct"/>
            <w:shd w:val="clear" w:color="auto" w:fill="A6A6A6" w:themeFill="background1" w:themeFillShade="A6"/>
          </w:tcPr>
          <w:p w:rsidR="007376A6" w:rsidRPr="00E15A92" w:rsidRDefault="007376A6" w:rsidP="007C1698">
            <w:pPr>
              <w:pStyle w:val="letteredlist"/>
              <w:numPr>
                <w:ilvl w:val="0"/>
                <w:numId w:val="0"/>
              </w:numPr>
              <w:jc w:val="center"/>
              <w:rPr>
                <w:rFonts w:ascii="Arial" w:hAnsi="Arial" w:cs="Arial"/>
                <w:b/>
              </w:rPr>
            </w:pPr>
            <w:r w:rsidRPr="00E15A92">
              <w:rPr>
                <w:rFonts w:ascii="Arial" w:hAnsi="Arial" w:cs="Arial"/>
                <w:b/>
              </w:rPr>
              <w:t>Client name</w:t>
            </w:r>
          </w:p>
        </w:tc>
        <w:tc>
          <w:tcPr>
            <w:tcW w:w="732" w:type="pct"/>
            <w:shd w:val="clear" w:color="auto" w:fill="A6A6A6" w:themeFill="background1" w:themeFillShade="A6"/>
          </w:tcPr>
          <w:p w:rsidR="007376A6" w:rsidRPr="00E15A92" w:rsidRDefault="007376A6" w:rsidP="007C1698">
            <w:pPr>
              <w:pStyle w:val="letteredlist"/>
              <w:numPr>
                <w:ilvl w:val="0"/>
                <w:numId w:val="0"/>
              </w:numPr>
              <w:jc w:val="center"/>
              <w:rPr>
                <w:rFonts w:ascii="Arial" w:hAnsi="Arial" w:cs="Arial"/>
                <w:b/>
              </w:rPr>
            </w:pPr>
            <w:r w:rsidRPr="00E15A92">
              <w:rPr>
                <w:rFonts w:ascii="Arial" w:hAnsi="Arial" w:cs="Arial"/>
                <w:b/>
              </w:rPr>
              <w:t>Contact person at client site and contact details</w:t>
            </w:r>
          </w:p>
        </w:tc>
        <w:tc>
          <w:tcPr>
            <w:tcW w:w="726" w:type="pct"/>
            <w:shd w:val="clear" w:color="auto" w:fill="A6A6A6" w:themeFill="background1" w:themeFillShade="A6"/>
          </w:tcPr>
          <w:p w:rsidR="007376A6" w:rsidRPr="00E15A92" w:rsidRDefault="007376A6" w:rsidP="007C1698">
            <w:pPr>
              <w:pStyle w:val="letteredlist"/>
              <w:numPr>
                <w:ilvl w:val="0"/>
                <w:numId w:val="0"/>
              </w:numPr>
              <w:jc w:val="center"/>
              <w:rPr>
                <w:rFonts w:ascii="Arial" w:hAnsi="Arial" w:cs="Arial"/>
                <w:b/>
              </w:rPr>
            </w:pPr>
            <w:r w:rsidRPr="00E15A92">
              <w:rPr>
                <w:rFonts w:ascii="Arial" w:hAnsi="Arial" w:cs="Arial"/>
                <w:b/>
              </w:rPr>
              <w:t>Volume in Euros</w:t>
            </w:r>
          </w:p>
        </w:tc>
        <w:tc>
          <w:tcPr>
            <w:tcW w:w="859" w:type="pct"/>
            <w:shd w:val="clear" w:color="auto" w:fill="A6A6A6" w:themeFill="background1" w:themeFillShade="A6"/>
          </w:tcPr>
          <w:p w:rsidR="007376A6" w:rsidRPr="00E15A92" w:rsidRDefault="007376A6" w:rsidP="007C1698">
            <w:pPr>
              <w:pStyle w:val="letteredlist"/>
              <w:numPr>
                <w:ilvl w:val="0"/>
                <w:numId w:val="0"/>
              </w:numPr>
              <w:jc w:val="center"/>
              <w:rPr>
                <w:rFonts w:ascii="Arial" w:hAnsi="Arial" w:cs="Arial"/>
                <w:b/>
              </w:rPr>
            </w:pPr>
            <w:r w:rsidRPr="00E15A92">
              <w:rPr>
                <w:rFonts w:ascii="Arial" w:hAnsi="Arial" w:cs="Arial"/>
                <w:b/>
              </w:rPr>
              <w:t>Short description of the services covered by this contract</w:t>
            </w:r>
          </w:p>
        </w:tc>
      </w:tr>
      <w:tr w:rsidR="007376A6" w:rsidRPr="00E15A92" w:rsidTr="007376A6">
        <w:tc>
          <w:tcPr>
            <w:tcW w:w="801" w:type="pct"/>
          </w:tcPr>
          <w:p w:rsidR="007376A6" w:rsidRPr="00E15A92" w:rsidRDefault="007376A6" w:rsidP="0043476C">
            <w:pPr>
              <w:pStyle w:val="letteredlist"/>
              <w:numPr>
                <w:ilvl w:val="0"/>
                <w:numId w:val="0"/>
              </w:numPr>
              <w:rPr>
                <w:rFonts w:ascii="Arial" w:hAnsi="Arial" w:cs="Arial"/>
              </w:rPr>
            </w:pPr>
          </w:p>
        </w:tc>
        <w:tc>
          <w:tcPr>
            <w:tcW w:w="642" w:type="pct"/>
          </w:tcPr>
          <w:p w:rsidR="007376A6" w:rsidRPr="00E15A92" w:rsidRDefault="007376A6" w:rsidP="0043476C">
            <w:pPr>
              <w:pStyle w:val="letteredlist"/>
              <w:numPr>
                <w:ilvl w:val="0"/>
                <w:numId w:val="0"/>
              </w:numPr>
              <w:rPr>
                <w:rFonts w:ascii="Arial" w:hAnsi="Arial" w:cs="Arial"/>
              </w:rPr>
            </w:pPr>
          </w:p>
        </w:tc>
        <w:tc>
          <w:tcPr>
            <w:tcW w:w="584" w:type="pct"/>
          </w:tcPr>
          <w:p w:rsidR="007376A6" w:rsidRPr="00E15A92" w:rsidRDefault="007376A6" w:rsidP="0043476C">
            <w:pPr>
              <w:pStyle w:val="letteredlist"/>
              <w:numPr>
                <w:ilvl w:val="0"/>
                <w:numId w:val="0"/>
              </w:numPr>
              <w:rPr>
                <w:rFonts w:ascii="Arial" w:hAnsi="Arial" w:cs="Arial"/>
              </w:rPr>
            </w:pPr>
          </w:p>
        </w:tc>
        <w:tc>
          <w:tcPr>
            <w:tcW w:w="656" w:type="pct"/>
          </w:tcPr>
          <w:p w:rsidR="007376A6" w:rsidRPr="00E15A92" w:rsidRDefault="007376A6" w:rsidP="0043476C">
            <w:pPr>
              <w:pStyle w:val="letteredlist"/>
              <w:numPr>
                <w:ilvl w:val="0"/>
                <w:numId w:val="0"/>
              </w:numPr>
              <w:rPr>
                <w:rFonts w:ascii="Arial" w:hAnsi="Arial" w:cs="Arial"/>
              </w:rPr>
            </w:pPr>
          </w:p>
        </w:tc>
        <w:tc>
          <w:tcPr>
            <w:tcW w:w="732" w:type="pct"/>
          </w:tcPr>
          <w:p w:rsidR="007376A6" w:rsidRPr="00E15A92" w:rsidRDefault="007376A6" w:rsidP="0043476C">
            <w:pPr>
              <w:pStyle w:val="letteredlist"/>
              <w:numPr>
                <w:ilvl w:val="0"/>
                <w:numId w:val="0"/>
              </w:numPr>
              <w:rPr>
                <w:rFonts w:ascii="Arial" w:hAnsi="Arial" w:cs="Arial"/>
              </w:rPr>
            </w:pPr>
          </w:p>
        </w:tc>
        <w:tc>
          <w:tcPr>
            <w:tcW w:w="726" w:type="pct"/>
          </w:tcPr>
          <w:p w:rsidR="007376A6" w:rsidRPr="00E15A92" w:rsidRDefault="007376A6" w:rsidP="0043476C">
            <w:pPr>
              <w:pStyle w:val="letteredlist"/>
              <w:numPr>
                <w:ilvl w:val="0"/>
                <w:numId w:val="0"/>
              </w:numPr>
              <w:rPr>
                <w:rFonts w:ascii="Arial" w:hAnsi="Arial" w:cs="Arial"/>
              </w:rPr>
            </w:pPr>
          </w:p>
        </w:tc>
        <w:tc>
          <w:tcPr>
            <w:tcW w:w="859" w:type="pct"/>
          </w:tcPr>
          <w:p w:rsidR="007376A6" w:rsidRPr="00E15A92" w:rsidRDefault="007376A6" w:rsidP="0043476C">
            <w:pPr>
              <w:pStyle w:val="letteredlist"/>
              <w:numPr>
                <w:ilvl w:val="0"/>
                <w:numId w:val="0"/>
              </w:numPr>
              <w:rPr>
                <w:rFonts w:ascii="Arial" w:hAnsi="Arial" w:cs="Arial"/>
              </w:rPr>
            </w:pPr>
          </w:p>
        </w:tc>
      </w:tr>
      <w:tr w:rsidR="00B62898" w:rsidRPr="00E15A92" w:rsidTr="007376A6">
        <w:tc>
          <w:tcPr>
            <w:tcW w:w="801" w:type="pct"/>
          </w:tcPr>
          <w:p w:rsidR="00B62898" w:rsidRPr="00E15A92" w:rsidRDefault="00B62898" w:rsidP="0043476C">
            <w:pPr>
              <w:pStyle w:val="letteredlist"/>
              <w:numPr>
                <w:ilvl w:val="0"/>
                <w:numId w:val="0"/>
              </w:numPr>
              <w:rPr>
                <w:rFonts w:ascii="Arial" w:hAnsi="Arial" w:cs="Arial"/>
              </w:rPr>
            </w:pPr>
          </w:p>
        </w:tc>
        <w:tc>
          <w:tcPr>
            <w:tcW w:w="642" w:type="pct"/>
          </w:tcPr>
          <w:p w:rsidR="00B62898" w:rsidRPr="00E15A92" w:rsidRDefault="00B62898" w:rsidP="0043476C">
            <w:pPr>
              <w:pStyle w:val="letteredlist"/>
              <w:numPr>
                <w:ilvl w:val="0"/>
                <w:numId w:val="0"/>
              </w:numPr>
              <w:rPr>
                <w:rFonts w:ascii="Arial" w:hAnsi="Arial" w:cs="Arial"/>
              </w:rPr>
            </w:pPr>
          </w:p>
        </w:tc>
        <w:tc>
          <w:tcPr>
            <w:tcW w:w="584" w:type="pct"/>
          </w:tcPr>
          <w:p w:rsidR="00B62898" w:rsidRPr="00E15A92" w:rsidRDefault="00B62898" w:rsidP="0043476C">
            <w:pPr>
              <w:pStyle w:val="letteredlist"/>
              <w:numPr>
                <w:ilvl w:val="0"/>
                <w:numId w:val="0"/>
              </w:numPr>
              <w:rPr>
                <w:rFonts w:ascii="Arial" w:hAnsi="Arial" w:cs="Arial"/>
              </w:rPr>
            </w:pPr>
          </w:p>
        </w:tc>
        <w:tc>
          <w:tcPr>
            <w:tcW w:w="656" w:type="pct"/>
          </w:tcPr>
          <w:p w:rsidR="00B62898" w:rsidRPr="00E15A92" w:rsidRDefault="00B62898" w:rsidP="0043476C">
            <w:pPr>
              <w:pStyle w:val="letteredlist"/>
              <w:numPr>
                <w:ilvl w:val="0"/>
                <w:numId w:val="0"/>
              </w:numPr>
              <w:rPr>
                <w:rFonts w:ascii="Arial" w:hAnsi="Arial" w:cs="Arial"/>
              </w:rPr>
            </w:pPr>
          </w:p>
        </w:tc>
        <w:tc>
          <w:tcPr>
            <w:tcW w:w="732" w:type="pct"/>
          </w:tcPr>
          <w:p w:rsidR="00B62898" w:rsidRPr="00E15A92" w:rsidRDefault="00B62898" w:rsidP="0043476C">
            <w:pPr>
              <w:pStyle w:val="letteredlist"/>
              <w:numPr>
                <w:ilvl w:val="0"/>
                <w:numId w:val="0"/>
              </w:numPr>
              <w:rPr>
                <w:rFonts w:ascii="Arial" w:hAnsi="Arial" w:cs="Arial"/>
              </w:rPr>
            </w:pPr>
          </w:p>
        </w:tc>
        <w:tc>
          <w:tcPr>
            <w:tcW w:w="726" w:type="pct"/>
          </w:tcPr>
          <w:p w:rsidR="00B62898" w:rsidRPr="00E15A92" w:rsidRDefault="00B62898" w:rsidP="0043476C">
            <w:pPr>
              <w:pStyle w:val="letteredlist"/>
              <w:numPr>
                <w:ilvl w:val="0"/>
                <w:numId w:val="0"/>
              </w:numPr>
              <w:rPr>
                <w:rFonts w:ascii="Arial" w:hAnsi="Arial" w:cs="Arial"/>
              </w:rPr>
            </w:pPr>
          </w:p>
        </w:tc>
        <w:tc>
          <w:tcPr>
            <w:tcW w:w="859" w:type="pct"/>
          </w:tcPr>
          <w:p w:rsidR="00B62898" w:rsidRPr="00E15A92" w:rsidRDefault="00B62898" w:rsidP="0043476C">
            <w:pPr>
              <w:pStyle w:val="letteredlist"/>
              <w:numPr>
                <w:ilvl w:val="0"/>
                <w:numId w:val="0"/>
              </w:numPr>
              <w:rPr>
                <w:rFonts w:ascii="Arial" w:hAnsi="Arial" w:cs="Arial"/>
              </w:rPr>
            </w:pPr>
          </w:p>
        </w:tc>
      </w:tr>
      <w:tr w:rsidR="00B62898" w:rsidRPr="00E15A92" w:rsidTr="007376A6">
        <w:tc>
          <w:tcPr>
            <w:tcW w:w="801" w:type="pct"/>
          </w:tcPr>
          <w:p w:rsidR="00B62898" w:rsidRPr="00E15A92" w:rsidRDefault="00B62898" w:rsidP="0043476C">
            <w:pPr>
              <w:pStyle w:val="letteredlist"/>
              <w:numPr>
                <w:ilvl w:val="0"/>
                <w:numId w:val="0"/>
              </w:numPr>
              <w:rPr>
                <w:rFonts w:ascii="Arial" w:hAnsi="Arial" w:cs="Arial"/>
              </w:rPr>
            </w:pPr>
          </w:p>
        </w:tc>
        <w:tc>
          <w:tcPr>
            <w:tcW w:w="642" w:type="pct"/>
          </w:tcPr>
          <w:p w:rsidR="00B62898" w:rsidRPr="00E15A92" w:rsidRDefault="00B62898" w:rsidP="0043476C">
            <w:pPr>
              <w:pStyle w:val="letteredlist"/>
              <w:numPr>
                <w:ilvl w:val="0"/>
                <w:numId w:val="0"/>
              </w:numPr>
              <w:rPr>
                <w:rFonts w:ascii="Arial" w:hAnsi="Arial" w:cs="Arial"/>
              </w:rPr>
            </w:pPr>
          </w:p>
        </w:tc>
        <w:tc>
          <w:tcPr>
            <w:tcW w:w="584" w:type="pct"/>
          </w:tcPr>
          <w:p w:rsidR="00B62898" w:rsidRPr="00E15A92" w:rsidRDefault="00B62898" w:rsidP="0043476C">
            <w:pPr>
              <w:pStyle w:val="letteredlist"/>
              <w:numPr>
                <w:ilvl w:val="0"/>
                <w:numId w:val="0"/>
              </w:numPr>
              <w:rPr>
                <w:rFonts w:ascii="Arial" w:hAnsi="Arial" w:cs="Arial"/>
              </w:rPr>
            </w:pPr>
          </w:p>
        </w:tc>
        <w:tc>
          <w:tcPr>
            <w:tcW w:w="656" w:type="pct"/>
          </w:tcPr>
          <w:p w:rsidR="00B62898" w:rsidRPr="00E15A92" w:rsidRDefault="00B62898" w:rsidP="0043476C">
            <w:pPr>
              <w:pStyle w:val="letteredlist"/>
              <w:numPr>
                <w:ilvl w:val="0"/>
                <w:numId w:val="0"/>
              </w:numPr>
              <w:rPr>
                <w:rFonts w:ascii="Arial" w:hAnsi="Arial" w:cs="Arial"/>
              </w:rPr>
            </w:pPr>
          </w:p>
        </w:tc>
        <w:tc>
          <w:tcPr>
            <w:tcW w:w="732" w:type="pct"/>
          </w:tcPr>
          <w:p w:rsidR="00B62898" w:rsidRPr="00E15A92" w:rsidRDefault="00B62898" w:rsidP="0043476C">
            <w:pPr>
              <w:pStyle w:val="letteredlist"/>
              <w:numPr>
                <w:ilvl w:val="0"/>
                <w:numId w:val="0"/>
              </w:numPr>
              <w:rPr>
                <w:rFonts w:ascii="Arial" w:hAnsi="Arial" w:cs="Arial"/>
              </w:rPr>
            </w:pPr>
          </w:p>
        </w:tc>
        <w:tc>
          <w:tcPr>
            <w:tcW w:w="726" w:type="pct"/>
          </w:tcPr>
          <w:p w:rsidR="00B62898" w:rsidRPr="00E15A92" w:rsidRDefault="00B62898" w:rsidP="0043476C">
            <w:pPr>
              <w:pStyle w:val="letteredlist"/>
              <w:numPr>
                <w:ilvl w:val="0"/>
                <w:numId w:val="0"/>
              </w:numPr>
              <w:rPr>
                <w:rFonts w:ascii="Arial" w:hAnsi="Arial" w:cs="Arial"/>
              </w:rPr>
            </w:pPr>
          </w:p>
        </w:tc>
        <w:tc>
          <w:tcPr>
            <w:tcW w:w="859" w:type="pct"/>
          </w:tcPr>
          <w:p w:rsidR="00B62898" w:rsidRPr="00E15A92" w:rsidRDefault="00B62898" w:rsidP="0043476C">
            <w:pPr>
              <w:pStyle w:val="letteredlist"/>
              <w:numPr>
                <w:ilvl w:val="0"/>
                <w:numId w:val="0"/>
              </w:numPr>
              <w:rPr>
                <w:rFonts w:ascii="Arial" w:hAnsi="Arial" w:cs="Arial"/>
              </w:rPr>
            </w:pPr>
          </w:p>
        </w:tc>
      </w:tr>
    </w:tbl>
    <w:p w:rsidR="00C83CB9" w:rsidRDefault="00C83CB9">
      <w:pPr>
        <w:pStyle w:val="Caption"/>
        <w:rPr>
          <w:ins w:id="26" w:author="Sara CASTANHEIRA" w:date="2016-06-21T09:41:00Z"/>
        </w:rPr>
      </w:pPr>
    </w:p>
    <w:p w:rsidR="00C83CB9" w:rsidRPr="00E15A92" w:rsidRDefault="00C83CB9">
      <w:pPr>
        <w:pStyle w:val="Caption"/>
        <w:rPr>
          <w:moveTo w:id="27" w:author="Sara CASTANHEIRA" w:date="2016-06-21T09:41:00Z"/>
        </w:rPr>
      </w:pPr>
      <w:moveToRangeStart w:id="28" w:author="Sara CASTANHEIRA" w:date="2016-06-21T09:41:00Z" w:name="move454265430"/>
      <w:moveTo w:id="29" w:author="Sara CASTANHEIRA" w:date="2016-06-21T09:41:00Z">
        <w:r w:rsidRPr="00E15A92">
          <w:t xml:space="preserve">Table </w:t>
        </w:r>
        <w:r w:rsidRPr="00E15A92">
          <w:fldChar w:fldCharType="begin"/>
        </w:r>
        <w:r w:rsidRPr="00E15A92">
          <w:instrText xml:space="preserve"> SEQ Table \* ARABIC </w:instrText>
        </w:r>
        <w:r w:rsidRPr="00E15A92">
          <w:fldChar w:fldCharType="separate"/>
        </w:r>
      </w:moveTo>
      <w:r w:rsidR="002C6914">
        <w:rPr>
          <w:noProof/>
        </w:rPr>
        <w:t>3</w:t>
      </w:r>
      <w:moveTo w:id="30" w:author="Sara CASTANHEIRA" w:date="2016-06-21T09:41:00Z">
        <w:r w:rsidRPr="00E15A92">
          <w:fldChar w:fldCharType="end"/>
        </w:r>
        <w:r w:rsidRPr="00E15A92">
          <w:t xml:space="preserve"> – Summary CVs</w:t>
        </w:r>
      </w:moveTo>
    </w:p>
    <w:moveToRangeEnd w:id="28"/>
    <w:p w:rsidR="004C7D50" w:rsidRPr="00E15A92" w:rsidDel="006C1594" w:rsidRDefault="004C7D50" w:rsidP="004C7D50">
      <w:pPr>
        <w:pStyle w:val="Caption"/>
        <w:rPr>
          <w:del w:id="31" w:author="Oana Roxana IUGAN" w:date="2016-06-20T11:09:00Z"/>
        </w:rPr>
      </w:pPr>
      <w:commentRangeStart w:id="32"/>
      <w:del w:id="33" w:author="Oana Roxana IUGAN" w:date="2016-06-20T11:09:00Z">
        <w:r w:rsidRPr="00E15A92" w:rsidDel="006C1594">
          <w:delText>Table</w:delText>
        </w:r>
      </w:del>
      <w:commentRangeEnd w:id="32"/>
      <w:r w:rsidR="006C1594">
        <w:rPr>
          <w:rStyle w:val="CommentReference"/>
          <w:rFonts w:asciiTheme="minorHAnsi" w:hAnsiTheme="minorHAnsi"/>
          <w:b w:val="0"/>
          <w:bCs w:val="0"/>
          <w:lang w:val="en-IE"/>
        </w:rPr>
        <w:commentReference w:id="32"/>
      </w:r>
      <w:del w:id="34" w:author="Oana Roxana IUGAN" w:date="2016-06-20T11:09:00Z">
        <w:r w:rsidRPr="00E15A92" w:rsidDel="006C1594">
          <w:delText xml:space="preserve"> </w:delText>
        </w:r>
        <w:r w:rsidRPr="00E15A92" w:rsidDel="006C1594">
          <w:rPr>
            <w:b w:val="0"/>
            <w:bCs w:val="0"/>
            <w:color w:val="5A666D"/>
          </w:rPr>
          <w:fldChar w:fldCharType="begin"/>
        </w:r>
        <w:r w:rsidRPr="00E15A92" w:rsidDel="006C1594">
          <w:delInstrText xml:space="preserve"> SEQ Table \* ARABIC </w:delInstrText>
        </w:r>
        <w:r w:rsidRPr="00E15A92" w:rsidDel="006C1594">
          <w:rPr>
            <w:b w:val="0"/>
            <w:bCs w:val="0"/>
            <w:color w:val="5A666D"/>
          </w:rPr>
          <w:fldChar w:fldCharType="separate"/>
        </w:r>
        <w:r w:rsidR="00BB1B21" w:rsidDel="006C1594">
          <w:rPr>
            <w:noProof/>
          </w:rPr>
          <w:delText>2</w:delText>
        </w:r>
        <w:r w:rsidRPr="00E15A92" w:rsidDel="006C1594">
          <w:rPr>
            <w:b w:val="0"/>
            <w:bCs w:val="0"/>
            <w:color w:val="5A666D"/>
          </w:rPr>
          <w:fldChar w:fldCharType="end"/>
        </w:r>
        <w:r w:rsidRPr="00E15A92" w:rsidDel="006C1594">
          <w:delText xml:space="preserve"> – </w:delText>
        </w:r>
        <w:r w:rsidR="009F0328" w:rsidRPr="00E15A92" w:rsidDel="006C1594">
          <w:delText>Contract Information</w:delText>
        </w:r>
      </w:del>
    </w:p>
    <w:p w:rsidR="007C1698" w:rsidRPr="00E15A92" w:rsidDel="00C83CB9" w:rsidRDefault="007C1698" w:rsidP="007C1698">
      <w:pPr>
        <w:pStyle w:val="EMSAContent"/>
        <w:rPr>
          <w:del w:id="35" w:author="Sara CASTANHEIRA" w:date="2016-06-21T09:41:00Z"/>
        </w:rPr>
      </w:pPr>
    </w:p>
    <w:p w:rsidR="007376A6" w:rsidRPr="00E15A92" w:rsidRDefault="007376A6" w:rsidP="007376A6">
      <w:pPr>
        <w:pStyle w:val="letteredlist"/>
        <w:numPr>
          <w:ilvl w:val="0"/>
          <w:numId w:val="0"/>
        </w:numPr>
        <w:rPr>
          <w:rFonts w:ascii="Arial" w:hAnsi="Arial" w:cs="Arial"/>
        </w:rPr>
      </w:pPr>
      <w:r w:rsidRPr="00E15A92">
        <w:rPr>
          <w:rFonts w:ascii="Arial" w:hAnsi="Arial" w:cs="Arial"/>
        </w:rPr>
        <w:t xml:space="preserve">The </w:t>
      </w:r>
      <w:r w:rsidR="004310A1">
        <w:rPr>
          <w:rFonts w:ascii="Arial" w:hAnsi="Arial" w:cs="Arial"/>
        </w:rPr>
        <w:t>tenderers</w:t>
      </w:r>
      <w:r w:rsidRPr="00E15A92">
        <w:rPr>
          <w:rFonts w:ascii="Arial" w:hAnsi="Arial" w:cs="Arial"/>
        </w:rPr>
        <w:t xml:space="preserve"> are requested to present the </w:t>
      </w:r>
      <w:r w:rsidRPr="00E15A92">
        <w:rPr>
          <w:rFonts w:ascii="Arial" w:eastAsiaTheme="minorHAnsi" w:hAnsi="Arial" w:cs="Arial"/>
        </w:rPr>
        <w:t xml:space="preserve">information requested in 14.5.2. c) </w:t>
      </w:r>
      <w:proofErr w:type="gramStart"/>
      <w:r w:rsidRPr="00E15A92">
        <w:rPr>
          <w:rFonts w:ascii="Arial" w:eastAsiaTheme="minorHAnsi" w:hAnsi="Arial" w:cs="Arial"/>
        </w:rPr>
        <w:t>of</w:t>
      </w:r>
      <w:proofErr w:type="gramEnd"/>
      <w:r w:rsidRPr="00E15A92">
        <w:rPr>
          <w:rFonts w:ascii="Arial" w:eastAsiaTheme="minorHAnsi" w:hAnsi="Arial" w:cs="Arial"/>
        </w:rPr>
        <w:t xml:space="preserve"> the tender</w:t>
      </w:r>
      <w:r w:rsidRPr="00E15A92">
        <w:rPr>
          <w:rFonts w:ascii="Arial" w:hAnsi="Arial" w:cs="Arial"/>
        </w:rPr>
        <w:t xml:space="preserve"> specification in the table below.</w:t>
      </w:r>
    </w:p>
    <w:tbl>
      <w:tblPr>
        <w:tblStyle w:val="TableGrid"/>
        <w:tblW w:w="4233" w:type="pct"/>
        <w:tblLook w:val="04A0" w:firstRow="1" w:lastRow="0" w:firstColumn="1" w:lastColumn="0" w:noHBand="0" w:noVBand="1"/>
      </w:tblPr>
      <w:tblGrid>
        <w:gridCol w:w="2172"/>
        <w:gridCol w:w="2172"/>
        <w:gridCol w:w="2186"/>
        <w:gridCol w:w="1709"/>
        <w:gridCol w:w="1771"/>
        <w:gridCol w:w="1990"/>
      </w:tblGrid>
      <w:tr w:rsidR="007376A6" w:rsidRPr="00E15A92" w:rsidTr="00D47518">
        <w:tc>
          <w:tcPr>
            <w:tcW w:w="905" w:type="pct"/>
            <w:shd w:val="clear" w:color="auto" w:fill="A6A6A6" w:themeFill="background1" w:themeFillShade="A6"/>
          </w:tcPr>
          <w:p w:rsidR="007376A6" w:rsidRPr="00E15A92" w:rsidRDefault="007376A6" w:rsidP="0043476C">
            <w:pPr>
              <w:pStyle w:val="letteredlist"/>
              <w:numPr>
                <w:ilvl w:val="0"/>
                <w:numId w:val="0"/>
              </w:numPr>
              <w:jc w:val="center"/>
              <w:rPr>
                <w:rFonts w:ascii="Arial" w:hAnsi="Arial" w:cs="Arial"/>
                <w:b/>
              </w:rPr>
            </w:pPr>
            <w:r w:rsidRPr="00E15A92">
              <w:rPr>
                <w:rFonts w:ascii="Arial" w:hAnsi="Arial" w:cs="Arial"/>
                <w:b/>
              </w:rPr>
              <w:t xml:space="preserve">Name </w:t>
            </w:r>
          </w:p>
        </w:tc>
        <w:tc>
          <w:tcPr>
            <w:tcW w:w="905" w:type="pct"/>
            <w:shd w:val="clear" w:color="auto" w:fill="A6A6A6" w:themeFill="background1" w:themeFillShade="A6"/>
          </w:tcPr>
          <w:p w:rsidR="007376A6" w:rsidRPr="00E15A92" w:rsidRDefault="007376A6" w:rsidP="0043476C">
            <w:pPr>
              <w:pStyle w:val="letteredlist"/>
              <w:numPr>
                <w:ilvl w:val="0"/>
                <w:numId w:val="0"/>
              </w:numPr>
              <w:jc w:val="center"/>
              <w:rPr>
                <w:rFonts w:ascii="Arial" w:hAnsi="Arial" w:cs="Arial"/>
                <w:b/>
              </w:rPr>
            </w:pPr>
            <w:r w:rsidRPr="00E15A92">
              <w:rPr>
                <w:rFonts w:ascii="Arial" w:hAnsi="Arial" w:cs="Arial"/>
                <w:b/>
              </w:rPr>
              <w:t>Profile (project manager, senior developer, etc.)</w:t>
            </w:r>
          </w:p>
        </w:tc>
        <w:tc>
          <w:tcPr>
            <w:tcW w:w="911" w:type="pct"/>
            <w:shd w:val="clear" w:color="auto" w:fill="A6A6A6" w:themeFill="background1" w:themeFillShade="A6"/>
          </w:tcPr>
          <w:p w:rsidR="007376A6" w:rsidRPr="00E15A92" w:rsidRDefault="007376A6" w:rsidP="0043476C">
            <w:pPr>
              <w:pStyle w:val="letteredlist"/>
              <w:numPr>
                <w:ilvl w:val="0"/>
                <w:numId w:val="0"/>
              </w:numPr>
              <w:jc w:val="center"/>
              <w:rPr>
                <w:rFonts w:ascii="Arial" w:hAnsi="Arial" w:cs="Arial"/>
                <w:b/>
              </w:rPr>
            </w:pPr>
            <w:r w:rsidRPr="00E15A92">
              <w:rPr>
                <w:rFonts w:ascii="Arial" w:hAnsi="Arial" w:cs="Arial"/>
                <w:b/>
              </w:rPr>
              <w:t>Years of</w:t>
            </w:r>
          </w:p>
          <w:p w:rsidR="007376A6" w:rsidRPr="00E15A92" w:rsidRDefault="007376A6" w:rsidP="0043476C">
            <w:pPr>
              <w:pStyle w:val="letteredlist"/>
              <w:numPr>
                <w:ilvl w:val="0"/>
                <w:numId w:val="0"/>
              </w:numPr>
              <w:jc w:val="center"/>
              <w:rPr>
                <w:rFonts w:ascii="Arial" w:hAnsi="Arial" w:cs="Arial"/>
                <w:b/>
              </w:rPr>
            </w:pPr>
            <w:r w:rsidRPr="00E15A92">
              <w:rPr>
                <w:rFonts w:ascii="Arial" w:hAnsi="Arial" w:cs="Arial"/>
                <w:b/>
              </w:rPr>
              <w:t>Experience in relevant projects</w:t>
            </w:r>
          </w:p>
        </w:tc>
        <w:tc>
          <w:tcPr>
            <w:tcW w:w="2279" w:type="pct"/>
            <w:gridSpan w:val="3"/>
            <w:shd w:val="clear" w:color="auto" w:fill="A6A6A6" w:themeFill="background1" w:themeFillShade="A6"/>
          </w:tcPr>
          <w:p w:rsidR="007376A6" w:rsidRPr="00E15A92" w:rsidRDefault="007376A6" w:rsidP="0043476C">
            <w:pPr>
              <w:pStyle w:val="letteredlist"/>
              <w:numPr>
                <w:ilvl w:val="0"/>
                <w:numId w:val="0"/>
              </w:numPr>
              <w:jc w:val="center"/>
              <w:rPr>
                <w:rFonts w:ascii="Arial" w:hAnsi="Arial" w:cs="Arial"/>
                <w:b/>
              </w:rPr>
            </w:pPr>
            <w:r w:rsidRPr="00E15A92">
              <w:rPr>
                <w:rFonts w:ascii="Arial" w:hAnsi="Arial" w:cs="Arial"/>
                <w:b/>
              </w:rPr>
              <w:t>Short Description of Most relevant projects including: Customer, contract value, dates, description of the system and functions</w:t>
            </w:r>
          </w:p>
        </w:tc>
      </w:tr>
      <w:tr w:rsidR="007376A6" w:rsidRPr="00E15A92" w:rsidTr="007376A6">
        <w:tc>
          <w:tcPr>
            <w:tcW w:w="905" w:type="pct"/>
          </w:tcPr>
          <w:p w:rsidR="007376A6" w:rsidRPr="00E15A92" w:rsidRDefault="007376A6" w:rsidP="0043476C">
            <w:pPr>
              <w:pStyle w:val="letteredlist"/>
              <w:numPr>
                <w:ilvl w:val="0"/>
                <w:numId w:val="0"/>
              </w:numPr>
              <w:rPr>
                <w:rFonts w:ascii="Arial" w:hAnsi="Arial" w:cs="Arial"/>
              </w:rPr>
            </w:pPr>
          </w:p>
        </w:tc>
        <w:tc>
          <w:tcPr>
            <w:tcW w:w="905" w:type="pct"/>
          </w:tcPr>
          <w:p w:rsidR="007376A6" w:rsidRPr="00E15A92" w:rsidRDefault="007376A6" w:rsidP="0043476C">
            <w:pPr>
              <w:pStyle w:val="letteredlist"/>
              <w:numPr>
                <w:ilvl w:val="0"/>
                <w:numId w:val="0"/>
              </w:numPr>
              <w:rPr>
                <w:rFonts w:ascii="Arial" w:hAnsi="Arial" w:cs="Arial"/>
              </w:rPr>
            </w:pPr>
          </w:p>
        </w:tc>
        <w:tc>
          <w:tcPr>
            <w:tcW w:w="911" w:type="pct"/>
          </w:tcPr>
          <w:p w:rsidR="007376A6" w:rsidRPr="00E15A92" w:rsidRDefault="007376A6" w:rsidP="0043476C">
            <w:pPr>
              <w:pStyle w:val="letteredlist"/>
              <w:numPr>
                <w:ilvl w:val="0"/>
                <w:numId w:val="0"/>
              </w:numPr>
              <w:rPr>
                <w:rFonts w:ascii="Arial" w:hAnsi="Arial" w:cs="Arial"/>
              </w:rPr>
            </w:pPr>
          </w:p>
        </w:tc>
        <w:tc>
          <w:tcPr>
            <w:tcW w:w="712" w:type="pct"/>
          </w:tcPr>
          <w:p w:rsidR="007376A6" w:rsidRPr="00E15A92" w:rsidRDefault="007376A6" w:rsidP="0043476C">
            <w:pPr>
              <w:autoSpaceDE w:val="0"/>
              <w:autoSpaceDN w:val="0"/>
              <w:adjustRightInd w:val="0"/>
              <w:jc w:val="both"/>
              <w:rPr>
                <w:rFonts w:ascii="Arial" w:hAnsi="Arial" w:cs="Arial"/>
                <w:sz w:val="20"/>
                <w:szCs w:val="20"/>
              </w:rPr>
            </w:pPr>
            <w:r w:rsidRPr="00E15A92">
              <w:rPr>
                <w:rFonts w:ascii="Arial" w:hAnsi="Arial" w:cs="Arial"/>
                <w:sz w:val="20"/>
                <w:szCs w:val="20"/>
              </w:rPr>
              <w:t>Project 1</w:t>
            </w:r>
          </w:p>
        </w:tc>
        <w:tc>
          <w:tcPr>
            <w:tcW w:w="738" w:type="pct"/>
          </w:tcPr>
          <w:p w:rsidR="007376A6" w:rsidRPr="00E15A92" w:rsidRDefault="007376A6" w:rsidP="0043476C">
            <w:pPr>
              <w:autoSpaceDE w:val="0"/>
              <w:autoSpaceDN w:val="0"/>
              <w:adjustRightInd w:val="0"/>
              <w:jc w:val="both"/>
              <w:rPr>
                <w:rFonts w:ascii="Arial" w:hAnsi="Arial" w:cs="Arial"/>
                <w:sz w:val="20"/>
                <w:szCs w:val="20"/>
              </w:rPr>
            </w:pPr>
            <w:r w:rsidRPr="00E15A92">
              <w:rPr>
                <w:rFonts w:ascii="Arial" w:hAnsi="Arial" w:cs="Arial"/>
                <w:sz w:val="20"/>
                <w:szCs w:val="20"/>
              </w:rPr>
              <w:t>Project 2</w:t>
            </w:r>
          </w:p>
        </w:tc>
        <w:tc>
          <w:tcPr>
            <w:tcW w:w="829" w:type="pct"/>
          </w:tcPr>
          <w:p w:rsidR="007376A6" w:rsidRPr="00E15A92" w:rsidRDefault="007376A6" w:rsidP="0043476C">
            <w:pPr>
              <w:autoSpaceDE w:val="0"/>
              <w:autoSpaceDN w:val="0"/>
              <w:adjustRightInd w:val="0"/>
              <w:jc w:val="both"/>
              <w:rPr>
                <w:rFonts w:ascii="Arial" w:hAnsi="Arial" w:cs="Arial"/>
                <w:sz w:val="20"/>
                <w:szCs w:val="20"/>
              </w:rPr>
            </w:pPr>
            <w:r w:rsidRPr="00E15A92">
              <w:rPr>
                <w:rFonts w:ascii="Arial" w:hAnsi="Arial" w:cs="Arial"/>
                <w:sz w:val="20"/>
                <w:szCs w:val="20"/>
              </w:rPr>
              <w:t xml:space="preserve">Project 3 </w:t>
            </w:r>
          </w:p>
        </w:tc>
      </w:tr>
      <w:tr w:rsidR="007376A6" w:rsidRPr="00E15A92" w:rsidTr="007376A6">
        <w:tc>
          <w:tcPr>
            <w:tcW w:w="905" w:type="pct"/>
          </w:tcPr>
          <w:p w:rsidR="007376A6" w:rsidRPr="00E15A92" w:rsidRDefault="007376A6" w:rsidP="0043476C">
            <w:pPr>
              <w:pStyle w:val="letteredlist"/>
              <w:numPr>
                <w:ilvl w:val="0"/>
                <w:numId w:val="0"/>
              </w:numPr>
              <w:rPr>
                <w:rFonts w:ascii="Arial" w:hAnsi="Arial" w:cs="Arial"/>
              </w:rPr>
            </w:pPr>
          </w:p>
        </w:tc>
        <w:tc>
          <w:tcPr>
            <w:tcW w:w="905" w:type="pct"/>
          </w:tcPr>
          <w:p w:rsidR="007376A6" w:rsidRPr="00E15A92" w:rsidRDefault="007376A6" w:rsidP="0043476C">
            <w:pPr>
              <w:pStyle w:val="letteredlist"/>
              <w:numPr>
                <w:ilvl w:val="0"/>
                <w:numId w:val="0"/>
              </w:numPr>
              <w:rPr>
                <w:rFonts w:ascii="Arial" w:hAnsi="Arial" w:cs="Arial"/>
              </w:rPr>
            </w:pPr>
          </w:p>
        </w:tc>
        <w:tc>
          <w:tcPr>
            <w:tcW w:w="911" w:type="pct"/>
          </w:tcPr>
          <w:p w:rsidR="007376A6" w:rsidRPr="00E15A92" w:rsidRDefault="007376A6" w:rsidP="0043476C">
            <w:pPr>
              <w:pStyle w:val="letteredlist"/>
              <w:numPr>
                <w:ilvl w:val="0"/>
                <w:numId w:val="0"/>
              </w:numPr>
              <w:rPr>
                <w:rFonts w:ascii="Arial" w:hAnsi="Arial" w:cs="Arial"/>
              </w:rPr>
            </w:pPr>
          </w:p>
        </w:tc>
        <w:tc>
          <w:tcPr>
            <w:tcW w:w="712" w:type="pct"/>
          </w:tcPr>
          <w:p w:rsidR="007376A6" w:rsidRPr="00E15A92" w:rsidRDefault="007376A6" w:rsidP="0043476C">
            <w:pPr>
              <w:pStyle w:val="letteredlist"/>
              <w:numPr>
                <w:ilvl w:val="0"/>
                <w:numId w:val="0"/>
              </w:numPr>
              <w:rPr>
                <w:rFonts w:ascii="Arial" w:hAnsi="Arial" w:cs="Arial"/>
              </w:rPr>
            </w:pPr>
          </w:p>
        </w:tc>
        <w:tc>
          <w:tcPr>
            <w:tcW w:w="738" w:type="pct"/>
          </w:tcPr>
          <w:p w:rsidR="007376A6" w:rsidRPr="00E15A92" w:rsidRDefault="007376A6" w:rsidP="0043476C">
            <w:pPr>
              <w:pStyle w:val="letteredlist"/>
              <w:numPr>
                <w:ilvl w:val="0"/>
                <w:numId w:val="0"/>
              </w:numPr>
              <w:rPr>
                <w:rFonts w:ascii="Arial" w:hAnsi="Arial" w:cs="Arial"/>
              </w:rPr>
            </w:pPr>
          </w:p>
        </w:tc>
        <w:tc>
          <w:tcPr>
            <w:tcW w:w="829" w:type="pct"/>
          </w:tcPr>
          <w:p w:rsidR="007376A6" w:rsidRPr="00E15A92" w:rsidRDefault="007376A6" w:rsidP="0043476C">
            <w:pPr>
              <w:pStyle w:val="letteredlist"/>
              <w:numPr>
                <w:ilvl w:val="0"/>
                <w:numId w:val="0"/>
              </w:numPr>
              <w:rPr>
                <w:rFonts w:ascii="Arial" w:hAnsi="Arial" w:cs="Arial"/>
              </w:rPr>
            </w:pPr>
          </w:p>
        </w:tc>
      </w:tr>
    </w:tbl>
    <w:p w:rsidR="00C83CB9" w:rsidRDefault="00C83CB9">
      <w:pPr>
        <w:pStyle w:val="Caption"/>
        <w:rPr>
          <w:ins w:id="36" w:author="Sara CASTANHEIRA" w:date="2016-06-21T09:48:00Z"/>
        </w:rPr>
      </w:pPr>
    </w:p>
    <w:p w:rsidR="007C1698" w:rsidRPr="00E15A92" w:rsidDel="00C83CB9" w:rsidRDefault="00C83CB9">
      <w:pPr>
        <w:pStyle w:val="Caption"/>
        <w:tabs>
          <w:tab w:val="left" w:pos="4500"/>
        </w:tabs>
        <w:jc w:val="left"/>
        <w:rPr>
          <w:moveFrom w:id="37" w:author="Sara CASTANHEIRA" w:date="2016-06-21T09:41:00Z"/>
        </w:rPr>
        <w:pPrChange w:id="38" w:author="Sara CASTANHEIRA" w:date="2016-06-21T09:48:00Z">
          <w:pPr>
            <w:pStyle w:val="Caption"/>
          </w:pPr>
        </w:pPrChange>
      </w:pPr>
      <w:ins w:id="39" w:author="Sara CASTANHEIRA" w:date="2016-06-21T09:48:00Z">
        <w:r>
          <w:tab/>
        </w:r>
      </w:ins>
      <w:moveFromRangeStart w:id="40" w:author="Sara CASTANHEIRA" w:date="2016-06-21T09:41:00Z" w:name="move454265430"/>
      <w:moveFrom w:id="41" w:author="Sara CASTANHEIRA" w:date="2016-06-21T09:41:00Z">
        <w:r w:rsidR="007C1698" w:rsidRPr="00E15A92" w:rsidDel="00C83CB9">
          <w:t xml:space="preserve">Table </w:t>
        </w:r>
        <w:r w:rsidR="007C1698" w:rsidRPr="00E15A92" w:rsidDel="00C83CB9">
          <w:fldChar w:fldCharType="begin"/>
        </w:r>
        <w:r w:rsidR="007C1698" w:rsidRPr="00E15A92" w:rsidDel="00C83CB9">
          <w:instrText xml:space="preserve"> SEQ Table \* ARABIC </w:instrText>
        </w:r>
        <w:r w:rsidR="007C1698" w:rsidRPr="00E15A92" w:rsidDel="00C83CB9">
          <w:fldChar w:fldCharType="separate"/>
        </w:r>
        <w:r w:rsidR="00BB1B21" w:rsidDel="00C83CB9">
          <w:rPr>
            <w:noProof/>
          </w:rPr>
          <w:t>3</w:t>
        </w:r>
        <w:r w:rsidR="007C1698" w:rsidRPr="00E15A92" w:rsidDel="00C83CB9">
          <w:fldChar w:fldCharType="end"/>
        </w:r>
        <w:r w:rsidR="007C1698" w:rsidRPr="00E15A92" w:rsidDel="00C83CB9">
          <w:t xml:space="preserve"> – </w:t>
        </w:r>
        <w:r w:rsidR="00E14052" w:rsidRPr="00E15A92" w:rsidDel="00C83CB9">
          <w:t>Summary CVs</w:t>
        </w:r>
      </w:moveFrom>
    </w:p>
    <w:moveFromRangeEnd w:id="40"/>
    <w:p w:rsidR="00D47518" w:rsidRPr="00E15A92" w:rsidDel="00C83CB9" w:rsidRDefault="00D47518" w:rsidP="00D47518">
      <w:pPr>
        <w:pStyle w:val="EMSAContent"/>
        <w:rPr>
          <w:del w:id="42" w:author="Sara CASTANHEIRA" w:date="2016-06-21T09:48:00Z"/>
        </w:rPr>
      </w:pPr>
    </w:p>
    <w:p w:rsidR="00C83CB9" w:rsidRDefault="00C83CB9">
      <w:pPr>
        <w:pStyle w:val="Caption"/>
        <w:rPr>
          <w:ins w:id="43" w:author="Sara CASTANHEIRA" w:date="2016-06-21T09:48:00Z"/>
        </w:rPr>
      </w:pPr>
    </w:p>
    <w:p w:rsidR="00C83CB9" w:rsidRPr="00E15A92" w:rsidRDefault="00C83CB9">
      <w:pPr>
        <w:pStyle w:val="Caption"/>
        <w:rPr>
          <w:moveTo w:id="44" w:author="Sara CASTANHEIRA" w:date="2016-06-21T09:44:00Z"/>
        </w:rPr>
      </w:pPr>
      <w:moveToRangeStart w:id="45" w:author="Sara CASTANHEIRA" w:date="2016-06-21T09:44:00Z" w:name="move454265597"/>
      <w:moveTo w:id="46" w:author="Sara CASTANHEIRA" w:date="2016-06-21T09:44:00Z">
        <w:r w:rsidRPr="00E15A92">
          <w:t xml:space="preserve">Table </w:t>
        </w:r>
        <w:r w:rsidRPr="00E15A92">
          <w:fldChar w:fldCharType="begin"/>
        </w:r>
        <w:r w:rsidRPr="00E15A92">
          <w:instrText xml:space="preserve"> SEQ Table \* ARABIC </w:instrText>
        </w:r>
        <w:r w:rsidRPr="00E15A92">
          <w:fldChar w:fldCharType="separate"/>
        </w:r>
      </w:moveTo>
      <w:r w:rsidR="002C6914">
        <w:rPr>
          <w:noProof/>
        </w:rPr>
        <w:t>4</w:t>
      </w:r>
      <w:moveTo w:id="47" w:author="Sara CASTANHEIRA" w:date="2016-06-21T09:44:00Z">
        <w:r w:rsidRPr="00E15A92">
          <w:fldChar w:fldCharType="end"/>
        </w:r>
        <w:r w:rsidRPr="00E15A92">
          <w:t xml:space="preserve"> – Information regarding the services to be provided</w:t>
        </w:r>
      </w:moveTo>
    </w:p>
    <w:moveToRangeEnd w:id="45"/>
    <w:p w:rsidR="00D47518" w:rsidRPr="00E15A92" w:rsidRDefault="00D47518" w:rsidP="00D47518">
      <w:pPr>
        <w:pStyle w:val="letteredlist"/>
        <w:numPr>
          <w:ilvl w:val="0"/>
          <w:numId w:val="0"/>
        </w:numPr>
        <w:rPr>
          <w:rFonts w:ascii="Arial" w:hAnsi="Arial" w:cs="Arial"/>
          <w:b/>
          <w:bCs/>
          <w:vertAlign w:val="superscript"/>
        </w:rPr>
      </w:pPr>
      <w:r w:rsidRPr="00E15A92">
        <w:rPr>
          <w:rFonts w:ascii="Arial" w:hAnsi="Arial" w:cs="Arial"/>
        </w:rPr>
        <w:t xml:space="preserve">The </w:t>
      </w:r>
      <w:del w:id="48" w:author="Sara CASTANHEIRA" w:date="2016-06-21T16:08:00Z">
        <w:r w:rsidRPr="00E15A92" w:rsidDel="003333BB">
          <w:rPr>
            <w:rFonts w:ascii="Arial" w:hAnsi="Arial" w:cs="Arial"/>
          </w:rPr>
          <w:delText xml:space="preserve">bidders </w:delText>
        </w:r>
      </w:del>
      <w:ins w:id="49" w:author="Sara CASTANHEIRA" w:date="2016-06-21T16:08:00Z">
        <w:r w:rsidR="003333BB">
          <w:rPr>
            <w:rFonts w:ascii="Arial" w:hAnsi="Arial" w:cs="Arial"/>
          </w:rPr>
          <w:t>tenderer</w:t>
        </w:r>
        <w:r w:rsidR="003333BB" w:rsidRPr="00E15A92">
          <w:rPr>
            <w:rFonts w:ascii="Arial" w:hAnsi="Arial" w:cs="Arial"/>
          </w:rPr>
          <w:t xml:space="preserve">s </w:t>
        </w:r>
      </w:ins>
      <w:r w:rsidRPr="00E15A92">
        <w:rPr>
          <w:rFonts w:ascii="Arial" w:hAnsi="Arial" w:cs="Arial"/>
        </w:rPr>
        <w:t xml:space="preserve">are requested to indicate where the information requested in </w:t>
      </w:r>
      <w:r w:rsidR="00095CB3">
        <w:rPr>
          <w:rFonts w:ascii="Arial" w:hAnsi="Arial" w:cs="Arial"/>
        </w:rPr>
        <w:t xml:space="preserve">the Quality criterion 2 </w:t>
      </w:r>
      <w:r w:rsidRPr="00E15A92">
        <w:rPr>
          <w:rFonts w:ascii="Arial" w:hAnsi="Arial" w:cs="Arial"/>
        </w:rPr>
        <w:t xml:space="preserve">of the tender specification is presented in their offer by filling the table </w:t>
      </w:r>
      <w:commentRangeStart w:id="50"/>
      <w:r w:rsidRPr="00E15A92">
        <w:rPr>
          <w:rFonts w:ascii="Arial" w:hAnsi="Arial" w:cs="Arial"/>
        </w:rPr>
        <w:t>below</w:t>
      </w:r>
      <w:commentRangeEnd w:id="50"/>
      <w:r w:rsidR="006C1594">
        <w:rPr>
          <w:rStyle w:val="CommentReference"/>
          <w:rFonts w:asciiTheme="minorHAnsi" w:eastAsiaTheme="minorHAnsi" w:hAnsiTheme="minorHAnsi" w:cstheme="minorBidi"/>
          <w:lang w:val="en-IE"/>
        </w:rPr>
        <w:commentReference w:id="50"/>
      </w:r>
      <w:r w:rsidRPr="00E15A92">
        <w:rPr>
          <w:rFonts w:ascii="Arial" w:hAnsi="Arial" w:cs="Arial"/>
        </w:rPr>
        <w:t xml:space="preserve">. </w:t>
      </w:r>
    </w:p>
    <w:p w:rsidR="00D47518" w:rsidRPr="00E15A92" w:rsidDel="00C83CB9" w:rsidRDefault="00D47518" w:rsidP="00D47518">
      <w:pPr>
        <w:rPr>
          <w:del w:id="51" w:author="Sara CASTANHEIRA" w:date="2016-06-21T09:44:00Z"/>
          <w:rFonts w:ascii="Arial" w:hAnsi="Arial" w:cs="Arial"/>
          <w:b/>
          <w:bCs/>
          <w:sz w:val="20"/>
          <w:szCs w:val="20"/>
          <w:vertAlign w:val="superscript"/>
          <w:lang w:val="en-GB"/>
        </w:rPr>
      </w:pPr>
    </w:p>
    <w:tbl>
      <w:tblPr>
        <w:tblStyle w:val="TableGrid"/>
        <w:tblW w:w="0" w:type="auto"/>
        <w:tblLook w:val="04A0" w:firstRow="1" w:lastRow="0" w:firstColumn="1" w:lastColumn="0" w:noHBand="0" w:noVBand="1"/>
      </w:tblPr>
      <w:tblGrid>
        <w:gridCol w:w="9881"/>
        <w:gridCol w:w="1559"/>
        <w:gridCol w:w="1487"/>
      </w:tblGrid>
      <w:tr w:rsidR="00095CB3" w:rsidRPr="00E15A92" w:rsidTr="006F1717">
        <w:tc>
          <w:tcPr>
            <w:tcW w:w="9881" w:type="dxa"/>
            <w:shd w:val="clear" w:color="auto" w:fill="BFBFBF" w:themeFill="background1" w:themeFillShade="BF"/>
          </w:tcPr>
          <w:p w:rsidR="00095CB3" w:rsidRPr="00E15A92" w:rsidRDefault="00095CB3" w:rsidP="0043476C">
            <w:pPr>
              <w:rPr>
                <w:rFonts w:ascii="Arial" w:hAnsi="Arial" w:cs="Arial"/>
                <w:b/>
                <w:sz w:val="20"/>
                <w:szCs w:val="20"/>
              </w:rPr>
            </w:pPr>
          </w:p>
        </w:tc>
        <w:tc>
          <w:tcPr>
            <w:tcW w:w="1559" w:type="dxa"/>
            <w:shd w:val="clear" w:color="auto" w:fill="BFBFBF" w:themeFill="background1" w:themeFillShade="BF"/>
          </w:tcPr>
          <w:p w:rsidR="00095CB3" w:rsidRPr="00E15A92" w:rsidRDefault="00095CB3" w:rsidP="0043476C">
            <w:pPr>
              <w:rPr>
                <w:rFonts w:ascii="Arial" w:hAnsi="Arial" w:cs="Arial"/>
                <w:b/>
                <w:sz w:val="20"/>
                <w:szCs w:val="20"/>
              </w:rPr>
            </w:pPr>
            <w:r w:rsidRPr="00E15A92">
              <w:rPr>
                <w:rFonts w:ascii="Arial" w:hAnsi="Arial" w:cs="Arial"/>
                <w:b/>
                <w:sz w:val="20"/>
                <w:szCs w:val="20"/>
              </w:rPr>
              <w:t xml:space="preserve">Information provided in the Bid? </w:t>
            </w:r>
          </w:p>
          <w:p w:rsidR="00095CB3" w:rsidRPr="00E15A92" w:rsidRDefault="00095CB3" w:rsidP="0043476C">
            <w:pPr>
              <w:rPr>
                <w:rFonts w:ascii="Arial" w:hAnsi="Arial" w:cs="Arial"/>
                <w:b/>
                <w:sz w:val="20"/>
                <w:szCs w:val="20"/>
              </w:rPr>
            </w:pPr>
            <w:r w:rsidRPr="00E15A92">
              <w:rPr>
                <w:rFonts w:ascii="Arial" w:hAnsi="Arial" w:cs="Arial"/>
                <w:b/>
                <w:sz w:val="20"/>
                <w:szCs w:val="20"/>
              </w:rPr>
              <w:t>(Yes/No)</w:t>
            </w:r>
          </w:p>
        </w:tc>
        <w:tc>
          <w:tcPr>
            <w:tcW w:w="1487" w:type="dxa"/>
            <w:shd w:val="clear" w:color="auto" w:fill="BFBFBF" w:themeFill="background1" w:themeFillShade="BF"/>
          </w:tcPr>
          <w:p w:rsidR="00095CB3" w:rsidRPr="00E15A92" w:rsidRDefault="00095CB3" w:rsidP="0043476C">
            <w:pPr>
              <w:rPr>
                <w:rFonts w:ascii="Arial" w:hAnsi="Arial" w:cs="Arial"/>
                <w:b/>
                <w:sz w:val="20"/>
                <w:szCs w:val="20"/>
              </w:rPr>
            </w:pPr>
            <w:r w:rsidRPr="00E15A92">
              <w:rPr>
                <w:rFonts w:ascii="Arial" w:hAnsi="Arial" w:cs="Arial"/>
                <w:b/>
                <w:sz w:val="20"/>
                <w:szCs w:val="20"/>
              </w:rPr>
              <w:t xml:space="preserve">Described in bid section number </w:t>
            </w:r>
          </w:p>
        </w:tc>
      </w:tr>
      <w:tr w:rsidR="00095CB3" w:rsidRPr="00E15A92" w:rsidTr="006F1717">
        <w:tc>
          <w:tcPr>
            <w:tcW w:w="9881" w:type="dxa"/>
          </w:tcPr>
          <w:p w:rsidR="00095CB3" w:rsidRPr="00E15A92" w:rsidRDefault="00095CB3" w:rsidP="00E15A92">
            <w:pPr>
              <w:pStyle w:val="letteredlist"/>
              <w:numPr>
                <w:ilvl w:val="0"/>
                <w:numId w:val="0"/>
              </w:numPr>
              <w:jc w:val="left"/>
              <w:rPr>
                <w:rFonts w:ascii="Arial" w:hAnsi="Arial" w:cs="Arial"/>
              </w:rPr>
            </w:pPr>
            <w:r>
              <w:rPr>
                <w:rFonts w:ascii="Arial" w:hAnsi="Arial" w:cs="Arial"/>
                <w:lang w:eastAsia="en-IE"/>
              </w:rPr>
              <w:t>E</w:t>
            </w:r>
            <w:r w:rsidRPr="00D47518">
              <w:rPr>
                <w:rFonts w:ascii="Arial" w:hAnsi="Arial" w:cs="Arial"/>
                <w:lang w:eastAsia="en-IE"/>
              </w:rPr>
              <w:t>xplain the approach, methodologies, techniques and tools used to deliver successfully the services requested in 2.3 - Description of type of services/activities to be performed with high quality. The services are namely:</w:t>
            </w:r>
          </w:p>
        </w:tc>
        <w:tc>
          <w:tcPr>
            <w:tcW w:w="1559" w:type="dxa"/>
          </w:tcPr>
          <w:p w:rsidR="00095CB3" w:rsidRPr="00E15A92" w:rsidRDefault="00095CB3" w:rsidP="0043476C">
            <w:pPr>
              <w:pStyle w:val="EMSAListSquareBlue"/>
              <w:numPr>
                <w:ilvl w:val="0"/>
                <w:numId w:val="0"/>
              </w:numPr>
            </w:pPr>
          </w:p>
        </w:tc>
        <w:tc>
          <w:tcPr>
            <w:tcW w:w="1487" w:type="dxa"/>
          </w:tcPr>
          <w:p w:rsidR="00095CB3" w:rsidRPr="00E15A92" w:rsidRDefault="00095CB3" w:rsidP="0043476C">
            <w:pPr>
              <w:rPr>
                <w:rFonts w:ascii="Arial" w:hAnsi="Arial" w:cs="Arial"/>
                <w:sz w:val="20"/>
                <w:szCs w:val="20"/>
              </w:rPr>
            </w:pPr>
          </w:p>
        </w:tc>
      </w:tr>
      <w:tr w:rsidR="00095CB3" w:rsidRPr="00E15A92" w:rsidTr="006F1717">
        <w:tc>
          <w:tcPr>
            <w:tcW w:w="9881" w:type="dxa"/>
          </w:tcPr>
          <w:p w:rsidR="00095CB3" w:rsidRPr="00E15A92" w:rsidRDefault="00095CB3" w:rsidP="00E15A92">
            <w:pPr>
              <w:pStyle w:val="letteredlist"/>
              <w:numPr>
                <w:ilvl w:val="0"/>
                <w:numId w:val="0"/>
              </w:numPr>
              <w:jc w:val="left"/>
              <w:rPr>
                <w:rFonts w:ascii="Arial" w:hAnsi="Arial" w:cs="Arial"/>
              </w:rPr>
            </w:pPr>
            <w:r w:rsidRPr="00D47518">
              <w:rPr>
                <w:rFonts w:ascii="Arial" w:hAnsi="Arial" w:cs="Arial"/>
                <w:lang w:eastAsia="en-IE"/>
              </w:rPr>
              <w:t>Functional tests</w:t>
            </w:r>
          </w:p>
        </w:tc>
        <w:tc>
          <w:tcPr>
            <w:tcW w:w="1559" w:type="dxa"/>
          </w:tcPr>
          <w:p w:rsidR="00095CB3" w:rsidRPr="00E15A92" w:rsidRDefault="00095CB3" w:rsidP="0043476C">
            <w:pPr>
              <w:pStyle w:val="EMSAListSquareBlue"/>
              <w:numPr>
                <w:ilvl w:val="0"/>
                <w:numId w:val="0"/>
              </w:numPr>
            </w:pPr>
          </w:p>
        </w:tc>
        <w:tc>
          <w:tcPr>
            <w:tcW w:w="1487" w:type="dxa"/>
          </w:tcPr>
          <w:p w:rsidR="00095CB3" w:rsidRPr="00E15A92" w:rsidRDefault="00095CB3" w:rsidP="0043476C">
            <w:pPr>
              <w:rPr>
                <w:rFonts w:ascii="Arial" w:hAnsi="Arial" w:cs="Arial"/>
                <w:sz w:val="20"/>
                <w:szCs w:val="20"/>
              </w:rPr>
            </w:pPr>
          </w:p>
        </w:tc>
      </w:tr>
      <w:tr w:rsidR="00095CB3" w:rsidRPr="00E15A92" w:rsidTr="006F1717">
        <w:tc>
          <w:tcPr>
            <w:tcW w:w="9881" w:type="dxa"/>
          </w:tcPr>
          <w:p w:rsidR="00095CB3" w:rsidRPr="00E15A92" w:rsidRDefault="00095CB3" w:rsidP="00E15A92">
            <w:pPr>
              <w:pStyle w:val="letteredlist"/>
              <w:numPr>
                <w:ilvl w:val="0"/>
                <w:numId w:val="0"/>
              </w:numPr>
              <w:jc w:val="left"/>
              <w:rPr>
                <w:rFonts w:ascii="Arial" w:hAnsi="Arial" w:cs="Arial"/>
              </w:rPr>
            </w:pPr>
            <w:r w:rsidRPr="00D47518">
              <w:rPr>
                <w:rFonts w:ascii="Arial" w:hAnsi="Arial" w:cs="Arial"/>
                <w:lang w:eastAsia="en-IE"/>
              </w:rPr>
              <w:t>Operational Readiness, Fault-tolerance and Stress, Load and Soak Testing</w:t>
            </w:r>
          </w:p>
        </w:tc>
        <w:tc>
          <w:tcPr>
            <w:tcW w:w="1559" w:type="dxa"/>
          </w:tcPr>
          <w:p w:rsidR="00095CB3" w:rsidRPr="00E15A92" w:rsidRDefault="00095CB3" w:rsidP="0043476C">
            <w:pPr>
              <w:pStyle w:val="EMSAListSquareBlue"/>
              <w:numPr>
                <w:ilvl w:val="0"/>
                <w:numId w:val="0"/>
              </w:numPr>
            </w:pPr>
          </w:p>
        </w:tc>
        <w:tc>
          <w:tcPr>
            <w:tcW w:w="1487" w:type="dxa"/>
          </w:tcPr>
          <w:p w:rsidR="00095CB3" w:rsidRPr="00E15A92" w:rsidRDefault="00095CB3" w:rsidP="0043476C">
            <w:pPr>
              <w:rPr>
                <w:rFonts w:ascii="Arial" w:hAnsi="Arial" w:cs="Arial"/>
                <w:sz w:val="20"/>
                <w:szCs w:val="20"/>
              </w:rPr>
            </w:pPr>
          </w:p>
        </w:tc>
      </w:tr>
      <w:tr w:rsidR="00095CB3" w:rsidRPr="00E15A92" w:rsidTr="006F1717">
        <w:tc>
          <w:tcPr>
            <w:tcW w:w="9881" w:type="dxa"/>
          </w:tcPr>
          <w:p w:rsidR="00095CB3" w:rsidRPr="00E15A92" w:rsidRDefault="00095CB3" w:rsidP="00E15A92">
            <w:pPr>
              <w:pStyle w:val="letteredlist"/>
              <w:numPr>
                <w:ilvl w:val="0"/>
                <w:numId w:val="0"/>
              </w:numPr>
              <w:jc w:val="left"/>
              <w:rPr>
                <w:rFonts w:ascii="Arial" w:hAnsi="Arial" w:cs="Arial"/>
              </w:rPr>
            </w:pPr>
            <w:r w:rsidRPr="00D47518">
              <w:rPr>
                <w:rFonts w:ascii="Arial" w:hAnsi="Arial" w:cs="Arial"/>
                <w:lang w:eastAsia="en-IE"/>
              </w:rPr>
              <w:t>Performance Analysis</w:t>
            </w:r>
          </w:p>
        </w:tc>
        <w:tc>
          <w:tcPr>
            <w:tcW w:w="1559" w:type="dxa"/>
          </w:tcPr>
          <w:p w:rsidR="00095CB3" w:rsidRPr="00E15A92" w:rsidRDefault="00095CB3" w:rsidP="0043476C">
            <w:pPr>
              <w:pStyle w:val="EMSAListSquareBlue"/>
              <w:numPr>
                <w:ilvl w:val="0"/>
                <w:numId w:val="0"/>
              </w:numPr>
            </w:pPr>
          </w:p>
        </w:tc>
        <w:tc>
          <w:tcPr>
            <w:tcW w:w="1487" w:type="dxa"/>
          </w:tcPr>
          <w:p w:rsidR="00095CB3" w:rsidRPr="00E15A92" w:rsidRDefault="00095CB3" w:rsidP="0043476C">
            <w:pPr>
              <w:rPr>
                <w:rFonts w:ascii="Arial" w:hAnsi="Arial" w:cs="Arial"/>
                <w:sz w:val="20"/>
                <w:szCs w:val="20"/>
              </w:rPr>
            </w:pPr>
          </w:p>
        </w:tc>
      </w:tr>
      <w:tr w:rsidR="00095CB3" w:rsidRPr="00E15A92" w:rsidTr="006F1717">
        <w:tc>
          <w:tcPr>
            <w:tcW w:w="9881" w:type="dxa"/>
          </w:tcPr>
          <w:p w:rsidR="00095CB3" w:rsidRPr="00E15A92" w:rsidRDefault="00095CB3" w:rsidP="00E15A92">
            <w:pPr>
              <w:pStyle w:val="letteredlist"/>
              <w:numPr>
                <w:ilvl w:val="0"/>
                <w:numId w:val="0"/>
              </w:numPr>
              <w:jc w:val="left"/>
              <w:rPr>
                <w:rFonts w:ascii="Arial" w:hAnsi="Arial" w:cs="Arial"/>
              </w:rPr>
            </w:pPr>
            <w:r w:rsidRPr="00D47518">
              <w:rPr>
                <w:rFonts w:ascii="Arial" w:hAnsi="Arial" w:cs="Arial"/>
                <w:lang w:eastAsia="en-IE"/>
              </w:rPr>
              <w:t>Capacity Planning</w:t>
            </w:r>
          </w:p>
        </w:tc>
        <w:tc>
          <w:tcPr>
            <w:tcW w:w="1559" w:type="dxa"/>
          </w:tcPr>
          <w:p w:rsidR="00095CB3" w:rsidRPr="00E15A92" w:rsidRDefault="00095CB3" w:rsidP="0043476C">
            <w:pPr>
              <w:pStyle w:val="EMSAListSquareBlue"/>
              <w:numPr>
                <w:ilvl w:val="0"/>
                <w:numId w:val="0"/>
              </w:numPr>
            </w:pPr>
          </w:p>
        </w:tc>
        <w:tc>
          <w:tcPr>
            <w:tcW w:w="1487" w:type="dxa"/>
          </w:tcPr>
          <w:p w:rsidR="00095CB3" w:rsidRPr="00E15A92" w:rsidRDefault="00095CB3" w:rsidP="0043476C">
            <w:pPr>
              <w:rPr>
                <w:rFonts w:ascii="Arial" w:hAnsi="Arial" w:cs="Arial"/>
                <w:sz w:val="20"/>
                <w:szCs w:val="20"/>
              </w:rPr>
            </w:pPr>
          </w:p>
        </w:tc>
      </w:tr>
      <w:tr w:rsidR="00095CB3" w:rsidRPr="00E15A92" w:rsidTr="006F1717">
        <w:tc>
          <w:tcPr>
            <w:tcW w:w="9881" w:type="dxa"/>
          </w:tcPr>
          <w:p w:rsidR="00095CB3" w:rsidRPr="00E15A92" w:rsidRDefault="00095CB3" w:rsidP="00E15A92">
            <w:pPr>
              <w:pStyle w:val="letteredlist"/>
              <w:numPr>
                <w:ilvl w:val="0"/>
                <w:numId w:val="0"/>
              </w:numPr>
              <w:jc w:val="left"/>
              <w:rPr>
                <w:rFonts w:ascii="Arial" w:hAnsi="Arial" w:cs="Arial"/>
              </w:rPr>
            </w:pPr>
            <w:r w:rsidRPr="00D47518">
              <w:rPr>
                <w:rFonts w:ascii="Arial" w:hAnsi="Arial" w:cs="Arial"/>
                <w:lang w:eastAsia="en-IE"/>
              </w:rPr>
              <w:t>Application Security Assessments</w:t>
            </w:r>
          </w:p>
        </w:tc>
        <w:tc>
          <w:tcPr>
            <w:tcW w:w="1559" w:type="dxa"/>
          </w:tcPr>
          <w:p w:rsidR="00095CB3" w:rsidRPr="00E15A92" w:rsidRDefault="00095CB3" w:rsidP="0043476C">
            <w:pPr>
              <w:pStyle w:val="EMSAListSquareBlue"/>
              <w:numPr>
                <w:ilvl w:val="0"/>
                <w:numId w:val="0"/>
              </w:numPr>
            </w:pPr>
          </w:p>
        </w:tc>
        <w:tc>
          <w:tcPr>
            <w:tcW w:w="1487" w:type="dxa"/>
          </w:tcPr>
          <w:p w:rsidR="00095CB3" w:rsidRPr="00E15A92" w:rsidRDefault="00095CB3" w:rsidP="0043476C">
            <w:pPr>
              <w:rPr>
                <w:rFonts w:ascii="Arial" w:hAnsi="Arial" w:cs="Arial"/>
                <w:sz w:val="20"/>
                <w:szCs w:val="20"/>
              </w:rPr>
            </w:pPr>
          </w:p>
        </w:tc>
      </w:tr>
      <w:tr w:rsidR="00095CB3" w:rsidRPr="00E15A92" w:rsidTr="006F1717">
        <w:tc>
          <w:tcPr>
            <w:tcW w:w="9881" w:type="dxa"/>
          </w:tcPr>
          <w:p w:rsidR="00095CB3" w:rsidRPr="00E15A92" w:rsidRDefault="00095CB3" w:rsidP="00E15A92">
            <w:pPr>
              <w:pStyle w:val="letteredlist"/>
              <w:numPr>
                <w:ilvl w:val="0"/>
                <w:numId w:val="0"/>
              </w:numPr>
              <w:jc w:val="left"/>
              <w:rPr>
                <w:rFonts w:ascii="Arial" w:hAnsi="Arial" w:cs="Arial"/>
              </w:rPr>
            </w:pPr>
            <w:r w:rsidRPr="00D47518">
              <w:rPr>
                <w:rFonts w:ascii="Arial" w:hAnsi="Arial" w:cs="Arial"/>
                <w:lang w:eastAsia="en-IE"/>
              </w:rPr>
              <w:t>Source Code quality assurance</w:t>
            </w:r>
          </w:p>
        </w:tc>
        <w:tc>
          <w:tcPr>
            <w:tcW w:w="1559" w:type="dxa"/>
          </w:tcPr>
          <w:p w:rsidR="00095CB3" w:rsidRPr="00E15A92" w:rsidRDefault="00095CB3" w:rsidP="0043476C">
            <w:pPr>
              <w:pStyle w:val="EMSAListSquareBlue"/>
              <w:numPr>
                <w:ilvl w:val="0"/>
                <w:numId w:val="0"/>
              </w:numPr>
            </w:pPr>
          </w:p>
        </w:tc>
        <w:tc>
          <w:tcPr>
            <w:tcW w:w="1487" w:type="dxa"/>
          </w:tcPr>
          <w:p w:rsidR="00095CB3" w:rsidRPr="00E15A92" w:rsidRDefault="00095CB3" w:rsidP="0043476C">
            <w:pPr>
              <w:rPr>
                <w:rFonts w:ascii="Arial" w:hAnsi="Arial" w:cs="Arial"/>
                <w:sz w:val="20"/>
                <w:szCs w:val="20"/>
              </w:rPr>
            </w:pPr>
          </w:p>
        </w:tc>
      </w:tr>
      <w:tr w:rsidR="00095CB3" w:rsidRPr="00E15A92" w:rsidTr="006F1717">
        <w:tc>
          <w:tcPr>
            <w:tcW w:w="9881" w:type="dxa"/>
          </w:tcPr>
          <w:p w:rsidR="00095CB3" w:rsidRPr="00E15A92" w:rsidRDefault="00095CB3" w:rsidP="00E15A92">
            <w:pPr>
              <w:pStyle w:val="letteredlist"/>
              <w:numPr>
                <w:ilvl w:val="0"/>
                <w:numId w:val="0"/>
              </w:numPr>
              <w:jc w:val="left"/>
              <w:rPr>
                <w:rFonts w:ascii="Arial" w:hAnsi="Arial" w:cs="Arial"/>
              </w:rPr>
            </w:pPr>
            <w:r w:rsidRPr="00D47518">
              <w:rPr>
                <w:rFonts w:ascii="Arial" w:hAnsi="Arial" w:cs="Arial"/>
                <w:lang w:eastAsia="en-IE"/>
              </w:rPr>
              <w:t>Integration testing</w:t>
            </w:r>
          </w:p>
        </w:tc>
        <w:tc>
          <w:tcPr>
            <w:tcW w:w="1559" w:type="dxa"/>
          </w:tcPr>
          <w:p w:rsidR="00095CB3" w:rsidRPr="00E15A92" w:rsidRDefault="00095CB3" w:rsidP="0043476C">
            <w:pPr>
              <w:pStyle w:val="EMSAListSquareBlue"/>
              <w:numPr>
                <w:ilvl w:val="0"/>
                <w:numId w:val="0"/>
              </w:numPr>
            </w:pPr>
          </w:p>
        </w:tc>
        <w:tc>
          <w:tcPr>
            <w:tcW w:w="1487" w:type="dxa"/>
          </w:tcPr>
          <w:p w:rsidR="00095CB3" w:rsidRPr="00E15A92" w:rsidRDefault="00095CB3" w:rsidP="0043476C">
            <w:pPr>
              <w:rPr>
                <w:rFonts w:ascii="Arial" w:hAnsi="Arial" w:cs="Arial"/>
                <w:sz w:val="20"/>
                <w:szCs w:val="20"/>
              </w:rPr>
            </w:pPr>
          </w:p>
        </w:tc>
      </w:tr>
      <w:tr w:rsidR="00095CB3" w:rsidRPr="00E15A92" w:rsidTr="0043476C">
        <w:tc>
          <w:tcPr>
            <w:tcW w:w="9881" w:type="dxa"/>
          </w:tcPr>
          <w:p w:rsidR="00095CB3" w:rsidRPr="00E15A92" w:rsidRDefault="00095CB3" w:rsidP="004218E7">
            <w:pPr>
              <w:pStyle w:val="EMSAListSquareBlue"/>
              <w:numPr>
                <w:ilvl w:val="0"/>
                <w:numId w:val="0"/>
              </w:numPr>
            </w:pPr>
            <w:r>
              <w:rPr>
                <w:rFonts w:eastAsia="Times New Roman"/>
                <w:lang w:eastAsia="en-IE"/>
              </w:rPr>
              <w:t>R</w:t>
            </w:r>
            <w:r w:rsidRPr="00D47518">
              <w:rPr>
                <w:rFonts w:eastAsia="Times New Roman"/>
                <w:lang w:eastAsia="en-IE"/>
              </w:rPr>
              <w:t xml:space="preserve">elevant and detailed information about the approach, methodologies and techniques to implement and </w:t>
            </w:r>
            <w:r w:rsidRPr="00D47518">
              <w:rPr>
                <w:rFonts w:eastAsia="Times New Roman"/>
                <w:lang w:eastAsia="en-IE"/>
              </w:rPr>
              <w:lastRenderedPageBreak/>
              <w:t>maintain testing items.</w:t>
            </w:r>
          </w:p>
        </w:tc>
        <w:tc>
          <w:tcPr>
            <w:tcW w:w="1559" w:type="dxa"/>
          </w:tcPr>
          <w:p w:rsidR="00095CB3" w:rsidRPr="00E15A92" w:rsidRDefault="00095CB3" w:rsidP="0043476C">
            <w:pPr>
              <w:pStyle w:val="EMSAListSquareBlue"/>
              <w:numPr>
                <w:ilvl w:val="0"/>
                <w:numId w:val="0"/>
              </w:numPr>
            </w:pPr>
          </w:p>
        </w:tc>
        <w:tc>
          <w:tcPr>
            <w:tcW w:w="1487" w:type="dxa"/>
          </w:tcPr>
          <w:p w:rsidR="00095CB3" w:rsidRPr="00E15A92" w:rsidRDefault="00095CB3" w:rsidP="0043476C">
            <w:pPr>
              <w:rPr>
                <w:rFonts w:ascii="Arial" w:hAnsi="Arial" w:cs="Arial"/>
                <w:sz w:val="20"/>
                <w:szCs w:val="20"/>
              </w:rPr>
            </w:pPr>
          </w:p>
        </w:tc>
      </w:tr>
      <w:tr w:rsidR="00095CB3" w:rsidRPr="00E15A92" w:rsidTr="0043476C">
        <w:tc>
          <w:tcPr>
            <w:tcW w:w="9881" w:type="dxa"/>
          </w:tcPr>
          <w:p w:rsidR="00095CB3" w:rsidRPr="00E15A92" w:rsidRDefault="004310A1" w:rsidP="004310A1">
            <w:pPr>
              <w:pStyle w:val="letteredlist"/>
              <w:numPr>
                <w:ilvl w:val="0"/>
                <w:numId w:val="0"/>
              </w:numPr>
              <w:jc w:val="left"/>
              <w:rPr>
                <w:rFonts w:ascii="Arial" w:hAnsi="Arial" w:cs="Arial"/>
              </w:rPr>
            </w:pPr>
            <w:r>
              <w:rPr>
                <w:rFonts w:ascii="Arial" w:hAnsi="Arial" w:cs="Arial"/>
                <w:lang w:eastAsia="en-IE"/>
              </w:rPr>
              <w:lastRenderedPageBreak/>
              <w:t xml:space="preserve">Tenderers </w:t>
            </w:r>
            <w:bookmarkStart w:id="52" w:name="_GoBack"/>
            <w:bookmarkEnd w:id="52"/>
            <w:r w:rsidR="00095CB3" w:rsidRPr="00D47518">
              <w:rPr>
                <w:rFonts w:ascii="Arial" w:hAnsi="Arial" w:cs="Arial"/>
                <w:lang w:eastAsia="en-IE"/>
              </w:rPr>
              <w:t>shall address in their bids how they minimize maintenance effort, how they plan to keep those items updated and tools used for that purpose.</w:t>
            </w:r>
          </w:p>
        </w:tc>
        <w:tc>
          <w:tcPr>
            <w:tcW w:w="1559" w:type="dxa"/>
          </w:tcPr>
          <w:p w:rsidR="00095CB3" w:rsidRPr="00E15A92" w:rsidRDefault="00095CB3" w:rsidP="0043476C">
            <w:pPr>
              <w:pStyle w:val="EMSAListSquareBlue"/>
              <w:numPr>
                <w:ilvl w:val="0"/>
                <w:numId w:val="0"/>
              </w:numPr>
            </w:pPr>
          </w:p>
        </w:tc>
        <w:tc>
          <w:tcPr>
            <w:tcW w:w="1487" w:type="dxa"/>
          </w:tcPr>
          <w:p w:rsidR="00095CB3" w:rsidRPr="00E15A92" w:rsidRDefault="00095CB3" w:rsidP="0043476C">
            <w:pPr>
              <w:rPr>
                <w:rFonts w:ascii="Arial" w:hAnsi="Arial" w:cs="Arial"/>
                <w:sz w:val="20"/>
                <w:szCs w:val="20"/>
              </w:rPr>
            </w:pPr>
          </w:p>
        </w:tc>
      </w:tr>
      <w:tr w:rsidR="00095CB3" w:rsidRPr="00E15A92" w:rsidTr="006F1717">
        <w:tc>
          <w:tcPr>
            <w:tcW w:w="9881" w:type="dxa"/>
          </w:tcPr>
          <w:p w:rsidR="00095CB3" w:rsidRPr="00E15A92" w:rsidRDefault="00095CB3" w:rsidP="00E15A92">
            <w:pPr>
              <w:pStyle w:val="letteredlist"/>
              <w:numPr>
                <w:ilvl w:val="0"/>
                <w:numId w:val="0"/>
              </w:numPr>
              <w:jc w:val="left"/>
              <w:rPr>
                <w:rFonts w:ascii="Arial" w:hAnsi="Arial" w:cs="Arial"/>
              </w:rPr>
            </w:pPr>
            <w:r w:rsidRPr="00D47518">
              <w:rPr>
                <w:rFonts w:ascii="Arial" w:hAnsi="Arial" w:cs="Arial"/>
                <w:lang w:eastAsia="en-IE"/>
              </w:rPr>
              <w:t>EMSA implemented a subset of the Information Technology Infrastructure Library (ITIL) practices. For all the required services listed above, the bidder shall have to demonstrate experience and understanding of the impact of ITIL recommendations in the service provided.</w:t>
            </w:r>
          </w:p>
        </w:tc>
        <w:tc>
          <w:tcPr>
            <w:tcW w:w="1559" w:type="dxa"/>
          </w:tcPr>
          <w:p w:rsidR="00095CB3" w:rsidRPr="00E15A92" w:rsidRDefault="00095CB3" w:rsidP="0043476C">
            <w:pPr>
              <w:pStyle w:val="EMSAListSquareBlue"/>
              <w:numPr>
                <w:ilvl w:val="0"/>
                <w:numId w:val="0"/>
              </w:numPr>
            </w:pPr>
          </w:p>
        </w:tc>
        <w:tc>
          <w:tcPr>
            <w:tcW w:w="1487" w:type="dxa"/>
          </w:tcPr>
          <w:p w:rsidR="00095CB3" w:rsidRPr="00E15A92" w:rsidRDefault="00095CB3" w:rsidP="0043476C">
            <w:pPr>
              <w:rPr>
                <w:rFonts w:ascii="Arial" w:hAnsi="Arial" w:cs="Arial"/>
                <w:sz w:val="20"/>
                <w:szCs w:val="20"/>
              </w:rPr>
            </w:pPr>
          </w:p>
        </w:tc>
      </w:tr>
      <w:tr w:rsidR="00095CB3" w:rsidRPr="00E15A92" w:rsidTr="006F1717">
        <w:tc>
          <w:tcPr>
            <w:tcW w:w="9881" w:type="dxa"/>
          </w:tcPr>
          <w:p w:rsidR="00095CB3" w:rsidRPr="00D47518" w:rsidRDefault="00095CB3" w:rsidP="00095CB3">
            <w:pPr>
              <w:pStyle w:val="letteredlist"/>
              <w:numPr>
                <w:ilvl w:val="0"/>
                <w:numId w:val="0"/>
              </w:numPr>
              <w:jc w:val="left"/>
              <w:rPr>
                <w:rFonts w:ascii="Arial" w:hAnsi="Arial" w:cs="Arial"/>
                <w:lang w:eastAsia="en-IE"/>
              </w:rPr>
            </w:pPr>
            <w:r>
              <w:rPr>
                <w:rFonts w:ascii="Arial" w:hAnsi="Arial" w:cs="Arial"/>
                <w:lang w:eastAsia="en-IE"/>
              </w:rPr>
              <w:t>D</w:t>
            </w:r>
            <w:r w:rsidRPr="00194CAB">
              <w:rPr>
                <w:rFonts w:ascii="Arial" w:hAnsi="Arial" w:cs="Arial"/>
                <w:lang w:eastAsia="en-IE"/>
              </w:rPr>
              <w:t xml:space="preserve">emonstrate understanding </w:t>
            </w:r>
            <w:r>
              <w:rPr>
                <w:rFonts w:ascii="Arial" w:hAnsi="Arial" w:cs="Arial"/>
                <w:lang w:eastAsia="en-IE"/>
              </w:rPr>
              <w:t xml:space="preserve">of </w:t>
            </w:r>
            <w:r w:rsidRPr="00194CAB">
              <w:rPr>
                <w:rFonts w:ascii="Arial" w:hAnsi="Arial" w:cs="Arial"/>
                <w:lang w:eastAsia="en-IE"/>
              </w:rPr>
              <w:t>EMSA maritime applications</w:t>
            </w:r>
            <w:r>
              <w:rPr>
                <w:rFonts w:ascii="Arial" w:hAnsi="Arial" w:cs="Arial"/>
                <w:lang w:eastAsia="en-IE"/>
              </w:rPr>
              <w:t xml:space="preserve">, including the associated </w:t>
            </w:r>
            <w:r w:rsidRPr="00194CAB">
              <w:rPr>
                <w:rFonts w:ascii="Arial" w:hAnsi="Arial" w:cs="Arial"/>
                <w:lang w:eastAsia="en-IE"/>
              </w:rPr>
              <w:t xml:space="preserve">infrastructure, products and technologies </w:t>
            </w:r>
            <w:r>
              <w:rPr>
                <w:rFonts w:ascii="Arial" w:hAnsi="Arial" w:cs="Arial"/>
                <w:lang w:eastAsia="en-IE"/>
              </w:rPr>
              <w:t xml:space="preserve">and describing the </w:t>
            </w:r>
            <w:r w:rsidRPr="00194CAB">
              <w:rPr>
                <w:rFonts w:ascii="Arial" w:hAnsi="Arial" w:cs="Arial"/>
                <w:lang w:eastAsia="en-IE"/>
              </w:rPr>
              <w:t xml:space="preserve">capability </w:t>
            </w:r>
            <w:r>
              <w:rPr>
                <w:rFonts w:ascii="Arial" w:hAnsi="Arial" w:cs="Arial"/>
                <w:lang w:eastAsia="en-IE"/>
              </w:rPr>
              <w:t xml:space="preserve">of providing the requested </w:t>
            </w:r>
            <w:r w:rsidRPr="00194CAB">
              <w:rPr>
                <w:rFonts w:ascii="Arial" w:hAnsi="Arial" w:cs="Arial"/>
                <w:lang w:eastAsia="en-IE"/>
              </w:rPr>
              <w:t>services</w:t>
            </w:r>
            <w:r>
              <w:rPr>
                <w:rFonts w:ascii="Arial" w:hAnsi="Arial" w:cs="Arial"/>
                <w:lang w:eastAsia="en-IE"/>
              </w:rPr>
              <w:t>.</w:t>
            </w:r>
          </w:p>
        </w:tc>
        <w:tc>
          <w:tcPr>
            <w:tcW w:w="1559" w:type="dxa"/>
          </w:tcPr>
          <w:p w:rsidR="00095CB3" w:rsidRPr="00E15A92" w:rsidRDefault="00095CB3" w:rsidP="0043476C">
            <w:pPr>
              <w:pStyle w:val="EMSAListSquareBlue"/>
              <w:numPr>
                <w:ilvl w:val="0"/>
                <w:numId w:val="0"/>
              </w:numPr>
            </w:pPr>
          </w:p>
        </w:tc>
        <w:tc>
          <w:tcPr>
            <w:tcW w:w="1487" w:type="dxa"/>
          </w:tcPr>
          <w:p w:rsidR="00095CB3" w:rsidRPr="00E15A92" w:rsidRDefault="00095CB3" w:rsidP="0043476C">
            <w:pPr>
              <w:rPr>
                <w:rFonts w:ascii="Arial" w:hAnsi="Arial" w:cs="Arial"/>
                <w:sz w:val="20"/>
                <w:szCs w:val="20"/>
              </w:rPr>
            </w:pPr>
          </w:p>
        </w:tc>
      </w:tr>
      <w:tr w:rsidR="00095CB3" w:rsidRPr="00E15A92" w:rsidTr="006F1717">
        <w:tc>
          <w:tcPr>
            <w:tcW w:w="9881" w:type="dxa"/>
          </w:tcPr>
          <w:p w:rsidR="00095CB3" w:rsidRDefault="00095CB3" w:rsidP="00095CB3">
            <w:pPr>
              <w:pStyle w:val="letteredlist"/>
              <w:numPr>
                <w:ilvl w:val="0"/>
                <w:numId w:val="0"/>
              </w:numPr>
              <w:jc w:val="left"/>
              <w:rPr>
                <w:rFonts w:ascii="Arial" w:hAnsi="Arial" w:cs="Arial"/>
                <w:lang w:eastAsia="en-IE"/>
              </w:rPr>
            </w:pPr>
            <w:r>
              <w:rPr>
                <w:rFonts w:ascii="Arial" w:hAnsi="Arial" w:cs="Arial"/>
                <w:lang w:eastAsia="en-IE"/>
              </w:rPr>
              <w:t>D</w:t>
            </w:r>
            <w:r w:rsidRPr="002005CA">
              <w:rPr>
                <w:rFonts w:ascii="Arial" w:hAnsi="Arial" w:cs="Arial"/>
                <w:lang w:eastAsia="en-IE"/>
              </w:rPr>
              <w:t>emonstrate understanding of the requirements applicable to the different deliverables and outline the contents.</w:t>
            </w:r>
          </w:p>
        </w:tc>
        <w:tc>
          <w:tcPr>
            <w:tcW w:w="1559" w:type="dxa"/>
          </w:tcPr>
          <w:p w:rsidR="00095CB3" w:rsidRPr="00E15A92" w:rsidRDefault="00095CB3" w:rsidP="0043476C">
            <w:pPr>
              <w:pStyle w:val="EMSAListSquareBlue"/>
              <w:numPr>
                <w:ilvl w:val="0"/>
                <w:numId w:val="0"/>
              </w:numPr>
            </w:pPr>
          </w:p>
        </w:tc>
        <w:tc>
          <w:tcPr>
            <w:tcW w:w="1487" w:type="dxa"/>
          </w:tcPr>
          <w:p w:rsidR="00095CB3" w:rsidRPr="00E15A92" w:rsidRDefault="00095CB3" w:rsidP="0043476C">
            <w:pPr>
              <w:rPr>
                <w:rFonts w:ascii="Arial" w:hAnsi="Arial" w:cs="Arial"/>
                <w:sz w:val="20"/>
                <w:szCs w:val="20"/>
              </w:rPr>
            </w:pPr>
          </w:p>
        </w:tc>
      </w:tr>
      <w:tr w:rsidR="00095CB3" w:rsidRPr="00E15A92" w:rsidTr="006F1717">
        <w:tc>
          <w:tcPr>
            <w:tcW w:w="9881" w:type="dxa"/>
          </w:tcPr>
          <w:p w:rsidR="00095CB3" w:rsidRDefault="002E1CB8" w:rsidP="00095CB3">
            <w:pPr>
              <w:pStyle w:val="letteredlist"/>
              <w:numPr>
                <w:ilvl w:val="0"/>
                <w:numId w:val="0"/>
              </w:numPr>
              <w:jc w:val="left"/>
              <w:rPr>
                <w:rFonts w:ascii="Arial" w:hAnsi="Arial" w:cs="Arial"/>
                <w:lang w:eastAsia="en-IE"/>
              </w:rPr>
            </w:pPr>
            <w:r>
              <w:rPr>
                <w:rFonts w:ascii="Arial" w:hAnsi="Arial" w:cs="Arial"/>
                <w:lang w:eastAsia="en-IE"/>
              </w:rPr>
              <w:t>D</w:t>
            </w:r>
            <w:r w:rsidR="00095CB3" w:rsidRPr="004D761C">
              <w:rPr>
                <w:rFonts w:ascii="Arial" w:hAnsi="Arial" w:cs="Arial"/>
                <w:lang w:eastAsia="en-IE"/>
              </w:rPr>
              <w:t>emonstrate understanding of the requirements applicable to the different deliverables and outline the contents.</w:t>
            </w:r>
          </w:p>
        </w:tc>
        <w:tc>
          <w:tcPr>
            <w:tcW w:w="1559" w:type="dxa"/>
          </w:tcPr>
          <w:p w:rsidR="00095CB3" w:rsidRPr="00E15A92" w:rsidRDefault="00095CB3" w:rsidP="0043476C">
            <w:pPr>
              <w:pStyle w:val="EMSAListSquareBlue"/>
              <w:numPr>
                <w:ilvl w:val="0"/>
                <w:numId w:val="0"/>
              </w:numPr>
            </w:pPr>
          </w:p>
        </w:tc>
        <w:tc>
          <w:tcPr>
            <w:tcW w:w="1487" w:type="dxa"/>
          </w:tcPr>
          <w:p w:rsidR="00095CB3" w:rsidRPr="00E15A92" w:rsidRDefault="00095CB3" w:rsidP="0043476C">
            <w:pPr>
              <w:rPr>
                <w:rFonts w:ascii="Arial" w:hAnsi="Arial" w:cs="Arial"/>
                <w:sz w:val="20"/>
                <w:szCs w:val="20"/>
              </w:rPr>
            </w:pPr>
          </w:p>
        </w:tc>
      </w:tr>
    </w:tbl>
    <w:p w:rsidR="00D47518" w:rsidRPr="00E15A92" w:rsidDel="00C83CB9" w:rsidRDefault="00D47518">
      <w:pPr>
        <w:pStyle w:val="Caption"/>
        <w:rPr>
          <w:moveFrom w:id="53" w:author="Sara CASTANHEIRA" w:date="2016-06-21T09:44:00Z"/>
        </w:rPr>
      </w:pPr>
      <w:moveFromRangeStart w:id="54" w:author="Sara CASTANHEIRA" w:date="2016-06-21T09:44:00Z" w:name="move454265597"/>
      <w:moveFrom w:id="55" w:author="Sara CASTANHEIRA" w:date="2016-06-21T09:44:00Z">
        <w:r w:rsidRPr="00E15A92" w:rsidDel="00C83CB9">
          <w:t xml:space="preserve">Table </w:t>
        </w:r>
        <w:r w:rsidRPr="00E15A92" w:rsidDel="00C83CB9">
          <w:fldChar w:fldCharType="begin"/>
        </w:r>
        <w:r w:rsidRPr="00E15A92" w:rsidDel="00C83CB9">
          <w:instrText xml:space="preserve"> SEQ Table \* ARABIC </w:instrText>
        </w:r>
        <w:r w:rsidRPr="00E15A92" w:rsidDel="00C83CB9">
          <w:fldChar w:fldCharType="separate"/>
        </w:r>
        <w:r w:rsidR="00BB1B21" w:rsidDel="00C83CB9">
          <w:rPr>
            <w:noProof/>
          </w:rPr>
          <w:t>4</w:t>
        </w:r>
        <w:r w:rsidRPr="00E15A92" w:rsidDel="00C83CB9">
          <w:fldChar w:fldCharType="end"/>
        </w:r>
        <w:r w:rsidRPr="00E15A92" w:rsidDel="00C83CB9">
          <w:t xml:space="preserve"> – </w:t>
        </w:r>
        <w:r w:rsidR="006F1717" w:rsidRPr="00E15A92" w:rsidDel="00C83CB9">
          <w:t>Information regarding the services to be provided</w:t>
        </w:r>
      </w:moveFrom>
    </w:p>
    <w:moveFromRangeEnd w:id="54"/>
    <w:p w:rsidR="00C83CB9" w:rsidRDefault="00C83CB9">
      <w:pPr>
        <w:pStyle w:val="Caption"/>
        <w:rPr>
          <w:ins w:id="56" w:author="Sara CASTANHEIRA" w:date="2016-06-21T09:44:00Z"/>
        </w:rPr>
      </w:pPr>
    </w:p>
    <w:p w:rsidR="00C83CB9" w:rsidRPr="00E15A92" w:rsidRDefault="00C83CB9">
      <w:pPr>
        <w:pStyle w:val="Caption"/>
        <w:rPr>
          <w:moveTo w:id="57" w:author="Sara CASTANHEIRA" w:date="2016-06-21T09:43:00Z"/>
        </w:rPr>
      </w:pPr>
      <w:moveToRangeStart w:id="58" w:author="Sara CASTANHEIRA" w:date="2016-06-21T09:43:00Z" w:name="move454265567"/>
      <w:moveTo w:id="59" w:author="Sara CASTANHEIRA" w:date="2016-06-21T09:43:00Z">
        <w:r w:rsidRPr="00E15A92">
          <w:t xml:space="preserve">Table </w:t>
        </w:r>
        <w:r w:rsidRPr="00E15A92">
          <w:fldChar w:fldCharType="begin"/>
        </w:r>
        <w:r w:rsidRPr="00E15A92">
          <w:instrText xml:space="preserve"> SEQ Table \* ARABIC </w:instrText>
        </w:r>
        <w:r w:rsidRPr="00E15A92">
          <w:fldChar w:fldCharType="separate"/>
        </w:r>
      </w:moveTo>
      <w:r w:rsidR="002C6914">
        <w:rPr>
          <w:noProof/>
        </w:rPr>
        <w:t>5</w:t>
      </w:r>
      <w:moveTo w:id="60" w:author="Sara CASTANHEIRA" w:date="2016-06-21T09:43:00Z">
        <w:r w:rsidRPr="00E15A92">
          <w:fldChar w:fldCharType="end"/>
        </w:r>
        <w:r w:rsidRPr="00E15A92">
          <w:t xml:space="preserve"> – Information regarding the scenarios</w:t>
        </w:r>
      </w:moveTo>
    </w:p>
    <w:moveToRangeEnd w:id="58"/>
    <w:p w:rsidR="00664385" w:rsidRPr="00E15A92" w:rsidDel="00C83CB9" w:rsidRDefault="00664385" w:rsidP="006F1717">
      <w:pPr>
        <w:pStyle w:val="letteredlist"/>
        <w:numPr>
          <w:ilvl w:val="0"/>
          <w:numId w:val="0"/>
        </w:numPr>
        <w:rPr>
          <w:del w:id="61" w:author="Sara CASTANHEIRA" w:date="2016-06-21T09:44:00Z"/>
          <w:rFonts w:ascii="Arial" w:hAnsi="Arial" w:cs="Arial"/>
        </w:rPr>
      </w:pPr>
    </w:p>
    <w:p w:rsidR="006F1717" w:rsidRPr="00E15A92" w:rsidRDefault="006F1717" w:rsidP="006F1717">
      <w:pPr>
        <w:pStyle w:val="letteredlist"/>
        <w:numPr>
          <w:ilvl w:val="0"/>
          <w:numId w:val="0"/>
        </w:numPr>
        <w:rPr>
          <w:rFonts w:ascii="Arial" w:hAnsi="Arial" w:cs="Arial"/>
          <w:b/>
          <w:bCs/>
          <w:vertAlign w:val="superscript"/>
        </w:rPr>
      </w:pPr>
      <w:r w:rsidRPr="00E15A92">
        <w:rPr>
          <w:rFonts w:ascii="Arial" w:hAnsi="Arial" w:cs="Arial"/>
        </w:rPr>
        <w:t xml:space="preserve">The </w:t>
      </w:r>
      <w:del w:id="62" w:author="Sara CASTANHEIRA" w:date="2016-06-21T16:08:00Z">
        <w:r w:rsidRPr="00E15A92" w:rsidDel="003333BB">
          <w:rPr>
            <w:rFonts w:ascii="Arial" w:hAnsi="Arial" w:cs="Arial"/>
          </w:rPr>
          <w:delText xml:space="preserve">bidders </w:delText>
        </w:r>
      </w:del>
      <w:ins w:id="63" w:author="Sara CASTANHEIRA" w:date="2016-06-21T16:08:00Z">
        <w:r w:rsidR="003333BB">
          <w:rPr>
            <w:rFonts w:ascii="Arial" w:hAnsi="Arial" w:cs="Arial"/>
          </w:rPr>
          <w:t>tenderer</w:t>
        </w:r>
        <w:r w:rsidR="003333BB" w:rsidRPr="00E15A92">
          <w:rPr>
            <w:rFonts w:ascii="Arial" w:hAnsi="Arial" w:cs="Arial"/>
          </w:rPr>
          <w:t xml:space="preserve">s </w:t>
        </w:r>
      </w:ins>
      <w:r w:rsidRPr="00E15A92">
        <w:rPr>
          <w:rFonts w:ascii="Arial" w:hAnsi="Arial" w:cs="Arial"/>
        </w:rPr>
        <w:t xml:space="preserve">are requested to indicate where the information requested in </w:t>
      </w:r>
      <w:r w:rsidR="002E1CB8">
        <w:rPr>
          <w:rFonts w:ascii="Arial" w:hAnsi="Arial" w:cs="Arial"/>
        </w:rPr>
        <w:t xml:space="preserve">Quality criterion 3 </w:t>
      </w:r>
      <w:r w:rsidRPr="00E15A92">
        <w:rPr>
          <w:rFonts w:ascii="Arial" w:hAnsi="Arial" w:cs="Arial"/>
        </w:rPr>
        <w:t xml:space="preserve">of the tender specification is presented in their offer by filling the table below. </w:t>
      </w:r>
    </w:p>
    <w:tbl>
      <w:tblPr>
        <w:tblStyle w:val="TableGrid"/>
        <w:tblW w:w="0" w:type="auto"/>
        <w:tblLook w:val="04A0" w:firstRow="1" w:lastRow="0" w:firstColumn="1" w:lastColumn="0" w:noHBand="0" w:noVBand="1"/>
      </w:tblPr>
      <w:tblGrid>
        <w:gridCol w:w="9881"/>
        <w:gridCol w:w="1559"/>
        <w:gridCol w:w="1426"/>
        <w:gridCol w:w="61"/>
        <w:gridCol w:w="81"/>
      </w:tblGrid>
      <w:tr w:rsidR="002E1CB8" w:rsidRPr="00E15A92" w:rsidTr="0043476C">
        <w:trPr>
          <w:gridAfter w:val="1"/>
          <w:wAfter w:w="81" w:type="dxa"/>
        </w:trPr>
        <w:tc>
          <w:tcPr>
            <w:tcW w:w="9881" w:type="dxa"/>
            <w:shd w:val="clear" w:color="auto" w:fill="BFBFBF" w:themeFill="background1" w:themeFillShade="BF"/>
          </w:tcPr>
          <w:p w:rsidR="002E1CB8" w:rsidRPr="00E15A92" w:rsidRDefault="002E1CB8" w:rsidP="0043476C">
            <w:pPr>
              <w:rPr>
                <w:rFonts w:ascii="Arial" w:hAnsi="Arial" w:cs="Arial"/>
                <w:b/>
                <w:sz w:val="20"/>
                <w:szCs w:val="20"/>
              </w:rPr>
            </w:pPr>
          </w:p>
        </w:tc>
        <w:tc>
          <w:tcPr>
            <w:tcW w:w="1559" w:type="dxa"/>
            <w:shd w:val="clear" w:color="auto" w:fill="BFBFBF" w:themeFill="background1" w:themeFillShade="BF"/>
          </w:tcPr>
          <w:p w:rsidR="002E1CB8" w:rsidRPr="00E15A92" w:rsidRDefault="002E1CB8" w:rsidP="0043476C">
            <w:pPr>
              <w:rPr>
                <w:rFonts w:ascii="Arial" w:hAnsi="Arial" w:cs="Arial"/>
                <w:b/>
                <w:sz w:val="20"/>
                <w:szCs w:val="20"/>
              </w:rPr>
            </w:pPr>
            <w:r w:rsidRPr="00E15A92">
              <w:rPr>
                <w:rFonts w:ascii="Arial" w:hAnsi="Arial" w:cs="Arial"/>
                <w:b/>
                <w:sz w:val="20"/>
                <w:szCs w:val="20"/>
              </w:rPr>
              <w:t xml:space="preserve">Information provided in the Bid? </w:t>
            </w:r>
          </w:p>
          <w:p w:rsidR="002E1CB8" w:rsidRPr="00E15A92" w:rsidRDefault="002E1CB8" w:rsidP="0043476C">
            <w:pPr>
              <w:rPr>
                <w:rFonts w:ascii="Arial" w:hAnsi="Arial" w:cs="Arial"/>
                <w:b/>
                <w:sz w:val="20"/>
                <w:szCs w:val="20"/>
              </w:rPr>
            </w:pPr>
            <w:r w:rsidRPr="00E15A92">
              <w:rPr>
                <w:rFonts w:ascii="Arial" w:hAnsi="Arial" w:cs="Arial"/>
                <w:b/>
                <w:sz w:val="20"/>
                <w:szCs w:val="20"/>
              </w:rPr>
              <w:t>(Yes/No)</w:t>
            </w:r>
          </w:p>
        </w:tc>
        <w:tc>
          <w:tcPr>
            <w:tcW w:w="1487" w:type="dxa"/>
            <w:gridSpan w:val="2"/>
            <w:shd w:val="clear" w:color="auto" w:fill="BFBFBF" w:themeFill="background1" w:themeFillShade="BF"/>
          </w:tcPr>
          <w:p w:rsidR="002E1CB8" w:rsidRPr="00E15A92" w:rsidRDefault="002E1CB8" w:rsidP="0043476C">
            <w:pPr>
              <w:rPr>
                <w:rFonts w:ascii="Arial" w:hAnsi="Arial" w:cs="Arial"/>
                <w:b/>
                <w:sz w:val="20"/>
                <w:szCs w:val="20"/>
              </w:rPr>
            </w:pPr>
            <w:r w:rsidRPr="00E15A92">
              <w:rPr>
                <w:rFonts w:ascii="Arial" w:hAnsi="Arial" w:cs="Arial"/>
                <w:b/>
                <w:sz w:val="20"/>
                <w:szCs w:val="20"/>
              </w:rPr>
              <w:t xml:space="preserve">Described in bid section number </w:t>
            </w:r>
          </w:p>
        </w:tc>
      </w:tr>
      <w:tr w:rsidR="002E1CB8" w:rsidRPr="00E15A92" w:rsidTr="00B04E21">
        <w:trPr>
          <w:gridAfter w:val="1"/>
          <w:wAfter w:w="81" w:type="dxa"/>
        </w:trPr>
        <w:tc>
          <w:tcPr>
            <w:tcW w:w="9881" w:type="dxa"/>
            <w:tcBorders>
              <w:bottom w:val="single" w:sz="4" w:space="0" w:color="auto"/>
            </w:tcBorders>
          </w:tcPr>
          <w:p w:rsidR="002E1CB8" w:rsidRPr="00E15A92" w:rsidRDefault="002E1CB8" w:rsidP="00E15A92">
            <w:pPr>
              <w:pStyle w:val="EMSAListSquareBlue"/>
              <w:numPr>
                <w:ilvl w:val="0"/>
                <w:numId w:val="0"/>
              </w:numPr>
              <w:jc w:val="both"/>
            </w:pPr>
            <w:r w:rsidRPr="006F1717">
              <w:rPr>
                <w:rFonts w:eastAsia="Times New Roman"/>
                <w:lang w:eastAsia="en-IE"/>
              </w:rPr>
              <w:t>For each scenario the tenderers shall provide within their bids information on how they would address such a project, addressing as a minimum the following points:</w:t>
            </w:r>
          </w:p>
        </w:tc>
        <w:tc>
          <w:tcPr>
            <w:tcW w:w="1559" w:type="dxa"/>
            <w:tcBorders>
              <w:bottom w:val="single" w:sz="4" w:space="0" w:color="auto"/>
            </w:tcBorders>
          </w:tcPr>
          <w:p w:rsidR="002E1CB8" w:rsidRPr="00E15A92" w:rsidRDefault="002E1CB8" w:rsidP="0043476C">
            <w:pPr>
              <w:pStyle w:val="EMSAListSquareBlue"/>
              <w:numPr>
                <w:ilvl w:val="0"/>
                <w:numId w:val="0"/>
              </w:numPr>
            </w:pPr>
            <w:r>
              <w:t>N/A</w:t>
            </w:r>
          </w:p>
        </w:tc>
        <w:tc>
          <w:tcPr>
            <w:tcW w:w="1487" w:type="dxa"/>
            <w:gridSpan w:val="2"/>
            <w:tcBorders>
              <w:bottom w:val="single" w:sz="4" w:space="0" w:color="auto"/>
            </w:tcBorders>
          </w:tcPr>
          <w:p w:rsidR="002E1CB8" w:rsidRPr="00E15A92" w:rsidRDefault="002E1CB8" w:rsidP="0043476C">
            <w:pPr>
              <w:rPr>
                <w:rFonts w:ascii="Arial" w:hAnsi="Arial" w:cs="Arial"/>
                <w:sz w:val="20"/>
                <w:szCs w:val="20"/>
              </w:rPr>
            </w:pPr>
            <w:r>
              <w:rPr>
                <w:rFonts w:ascii="Arial" w:hAnsi="Arial" w:cs="Arial"/>
                <w:sz w:val="20"/>
                <w:szCs w:val="20"/>
              </w:rPr>
              <w:t>N/A</w:t>
            </w:r>
          </w:p>
        </w:tc>
      </w:tr>
      <w:tr w:rsidR="002E1CB8" w:rsidRPr="002E1CB8" w:rsidTr="002E1CB8">
        <w:trPr>
          <w:gridAfter w:val="2"/>
          <w:wAfter w:w="142" w:type="dxa"/>
        </w:trPr>
        <w:tc>
          <w:tcPr>
            <w:tcW w:w="12866" w:type="dxa"/>
            <w:gridSpan w:val="3"/>
            <w:shd w:val="clear" w:color="auto" w:fill="BFBFBF" w:themeFill="background1" w:themeFillShade="BF"/>
          </w:tcPr>
          <w:p w:rsidR="002E1CB8" w:rsidRPr="00E15A92" w:rsidRDefault="002E1CB8" w:rsidP="002E1CB8">
            <w:pPr>
              <w:rPr>
                <w:rFonts w:ascii="Arial" w:hAnsi="Arial" w:cs="Arial"/>
                <w:b/>
                <w:sz w:val="20"/>
                <w:szCs w:val="20"/>
              </w:rPr>
            </w:pPr>
            <w:r w:rsidRPr="006F1717">
              <w:rPr>
                <w:rFonts w:ascii="Arial" w:hAnsi="Arial" w:cs="Arial"/>
                <w:b/>
                <w:sz w:val="20"/>
                <w:szCs w:val="20"/>
              </w:rPr>
              <w:t>For scenario 1</w:t>
            </w:r>
          </w:p>
        </w:tc>
      </w:tr>
      <w:tr w:rsidR="002E1CB8" w:rsidRPr="002E1CB8" w:rsidTr="0043476C">
        <w:trPr>
          <w:gridAfter w:val="1"/>
          <w:wAfter w:w="81" w:type="dxa"/>
        </w:trPr>
        <w:tc>
          <w:tcPr>
            <w:tcW w:w="9881" w:type="dxa"/>
          </w:tcPr>
          <w:p w:rsidR="002E1CB8" w:rsidRPr="002E1CB8" w:rsidRDefault="002E1CB8" w:rsidP="002E1CB8">
            <w:pPr>
              <w:rPr>
                <w:rFonts w:ascii="Arial" w:hAnsi="Arial" w:cs="Arial"/>
                <w:b/>
                <w:sz w:val="20"/>
                <w:szCs w:val="20"/>
              </w:rPr>
            </w:pPr>
          </w:p>
        </w:tc>
        <w:tc>
          <w:tcPr>
            <w:tcW w:w="1559" w:type="dxa"/>
          </w:tcPr>
          <w:p w:rsidR="002E1CB8" w:rsidRPr="002E1CB8" w:rsidRDefault="002E1CB8" w:rsidP="002E1CB8">
            <w:pPr>
              <w:rPr>
                <w:rFonts w:ascii="Arial" w:hAnsi="Arial" w:cs="Arial"/>
                <w:b/>
                <w:sz w:val="20"/>
                <w:szCs w:val="20"/>
              </w:rPr>
            </w:pPr>
          </w:p>
        </w:tc>
        <w:tc>
          <w:tcPr>
            <w:tcW w:w="1487" w:type="dxa"/>
            <w:gridSpan w:val="2"/>
          </w:tcPr>
          <w:p w:rsidR="002E1CB8" w:rsidRPr="002E1CB8" w:rsidRDefault="002E1CB8" w:rsidP="0043476C">
            <w:pPr>
              <w:rPr>
                <w:rFonts w:ascii="Arial" w:hAnsi="Arial" w:cs="Arial"/>
                <w:b/>
                <w:sz w:val="20"/>
                <w:szCs w:val="20"/>
              </w:rPr>
            </w:pPr>
          </w:p>
        </w:tc>
      </w:tr>
      <w:tr w:rsidR="002E1CB8" w:rsidRPr="00E15A92" w:rsidTr="0043476C">
        <w:trPr>
          <w:gridAfter w:val="1"/>
          <w:wAfter w:w="81" w:type="dxa"/>
        </w:trPr>
        <w:tc>
          <w:tcPr>
            <w:tcW w:w="9881" w:type="dxa"/>
          </w:tcPr>
          <w:p w:rsidR="002E1CB8" w:rsidRPr="006F1717" w:rsidRDefault="002E1CB8" w:rsidP="0043476C">
            <w:pPr>
              <w:jc w:val="both"/>
              <w:rPr>
                <w:rFonts w:ascii="Arial" w:eastAsia="Times New Roman" w:hAnsi="Arial" w:cs="Arial"/>
                <w:sz w:val="20"/>
                <w:szCs w:val="20"/>
                <w:lang w:eastAsia="en-IE"/>
              </w:rPr>
            </w:pPr>
            <w:r w:rsidRPr="006F1717">
              <w:rPr>
                <w:rFonts w:ascii="Arial" w:eastAsia="Times New Roman" w:hAnsi="Arial" w:cs="Arial"/>
                <w:sz w:val="20"/>
                <w:szCs w:val="20"/>
                <w:lang w:val="en-GB" w:eastAsia="en-IE"/>
              </w:rPr>
              <w:t>Project Plan;</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43476C">
            <w:pPr>
              <w:jc w:val="both"/>
              <w:rPr>
                <w:rFonts w:ascii="Arial" w:eastAsia="Times New Roman" w:hAnsi="Arial" w:cs="Arial"/>
                <w:sz w:val="20"/>
                <w:szCs w:val="20"/>
                <w:lang w:eastAsia="en-IE"/>
              </w:rPr>
            </w:pPr>
            <w:r w:rsidRPr="006F1717">
              <w:rPr>
                <w:rFonts w:ascii="Arial" w:eastAsia="Times New Roman" w:hAnsi="Arial" w:cs="Arial"/>
                <w:sz w:val="20"/>
                <w:szCs w:val="20"/>
                <w:lang w:val="en-GB" w:eastAsia="en-IE"/>
              </w:rPr>
              <w:lastRenderedPageBreak/>
              <w:t>Used methodologies and description of the proposed tasks;</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43476C">
            <w:pPr>
              <w:jc w:val="both"/>
              <w:rPr>
                <w:rFonts w:ascii="Arial" w:eastAsia="Times New Roman" w:hAnsi="Arial" w:cs="Arial"/>
                <w:sz w:val="20"/>
                <w:szCs w:val="20"/>
                <w:lang w:eastAsia="en-IE"/>
              </w:rPr>
            </w:pPr>
            <w:r w:rsidRPr="006F1717">
              <w:rPr>
                <w:rFonts w:ascii="Arial" w:eastAsia="Times New Roman" w:hAnsi="Arial" w:cs="Arial"/>
                <w:sz w:val="20"/>
                <w:szCs w:val="20"/>
                <w:lang w:val="en-GB" w:eastAsia="en-IE"/>
              </w:rPr>
              <w:t>Description of the means, tools/frameworks planned to be used for testing, including specific hardware needed to execute the tests and software simulators if to be used;</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43476C">
            <w:pPr>
              <w:jc w:val="both"/>
              <w:rPr>
                <w:rFonts w:ascii="Arial" w:eastAsia="Times New Roman" w:hAnsi="Arial" w:cs="Arial"/>
                <w:sz w:val="20"/>
                <w:szCs w:val="20"/>
                <w:lang w:eastAsia="en-IE"/>
              </w:rPr>
            </w:pPr>
            <w:r w:rsidRPr="006F1717">
              <w:rPr>
                <w:rFonts w:ascii="Arial" w:eastAsia="Times New Roman" w:hAnsi="Arial" w:cs="Arial"/>
                <w:sz w:val="20"/>
                <w:szCs w:val="20"/>
                <w:lang w:val="en-GB" w:eastAsia="en-IE"/>
              </w:rPr>
              <w:t>The cost of the testing tools license, if applicable;</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43476C">
            <w:pPr>
              <w:jc w:val="both"/>
              <w:rPr>
                <w:rFonts w:ascii="Arial" w:eastAsia="Times New Roman" w:hAnsi="Arial" w:cs="Arial"/>
                <w:sz w:val="20"/>
                <w:szCs w:val="20"/>
                <w:lang w:eastAsia="en-IE"/>
              </w:rPr>
            </w:pPr>
            <w:r w:rsidRPr="006F1717">
              <w:rPr>
                <w:rFonts w:ascii="Arial" w:eastAsia="Times New Roman" w:hAnsi="Arial" w:cs="Arial"/>
                <w:sz w:val="20"/>
                <w:szCs w:val="20"/>
                <w:lang w:val="en-GB" w:eastAsia="en-IE"/>
              </w:rPr>
              <w:t>Project team, define the responsibility of each team member,  skills used and tasks assignments;</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43476C">
            <w:pPr>
              <w:jc w:val="both"/>
              <w:rPr>
                <w:rFonts w:ascii="Arial" w:eastAsia="Times New Roman" w:hAnsi="Arial" w:cs="Arial"/>
                <w:sz w:val="20"/>
                <w:szCs w:val="20"/>
                <w:lang w:eastAsia="en-IE"/>
              </w:rPr>
            </w:pPr>
            <w:r w:rsidRPr="006F1717">
              <w:rPr>
                <w:rFonts w:ascii="Arial" w:eastAsia="Times New Roman" w:hAnsi="Arial" w:cs="Arial"/>
                <w:sz w:val="20"/>
                <w:szCs w:val="20"/>
                <w:lang w:val="en-GB" w:eastAsia="en-IE"/>
              </w:rPr>
              <w:t xml:space="preserve">Provision of templates for the key deliverables (e.g. test report, final report, </w:t>
            </w:r>
            <w:proofErr w:type="spellStart"/>
            <w:r w:rsidRPr="006F1717">
              <w:rPr>
                <w:rFonts w:ascii="Arial" w:eastAsia="Times New Roman" w:hAnsi="Arial" w:cs="Arial"/>
                <w:sz w:val="20"/>
                <w:szCs w:val="20"/>
                <w:lang w:val="en-GB" w:eastAsia="en-IE"/>
              </w:rPr>
              <w:t>etc</w:t>
            </w:r>
            <w:proofErr w:type="spellEnd"/>
            <w:r w:rsidRPr="006F1717">
              <w:rPr>
                <w:rFonts w:ascii="Arial" w:eastAsia="Times New Roman" w:hAnsi="Arial" w:cs="Arial"/>
                <w:sz w:val="20"/>
                <w:szCs w:val="20"/>
                <w:lang w:val="en-GB" w:eastAsia="en-IE"/>
              </w:rPr>
              <w:t>);</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43476C">
            <w:pPr>
              <w:jc w:val="both"/>
              <w:rPr>
                <w:rFonts w:ascii="Arial" w:eastAsia="Times New Roman" w:hAnsi="Arial" w:cs="Arial"/>
                <w:sz w:val="20"/>
                <w:szCs w:val="20"/>
                <w:lang w:eastAsia="en-IE"/>
              </w:rPr>
            </w:pPr>
            <w:r w:rsidRPr="006F1717">
              <w:rPr>
                <w:rFonts w:ascii="Arial" w:eastAsia="Symbol" w:hAnsi="Arial" w:cs="Arial"/>
                <w:sz w:val="20"/>
                <w:szCs w:val="20"/>
                <w:lang w:val="en-GB" w:eastAsia="en-IE"/>
              </w:rPr>
              <w:t>Propose a test plan with the most relevant tests;</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43476C">
            <w:pPr>
              <w:jc w:val="both"/>
              <w:rPr>
                <w:rFonts w:ascii="Arial" w:eastAsia="Times New Roman" w:hAnsi="Arial" w:cs="Arial"/>
                <w:sz w:val="20"/>
                <w:szCs w:val="20"/>
                <w:lang w:eastAsia="en-IE"/>
              </w:rPr>
            </w:pPr>
            <w:r w:rsidRPr="006F1717">
              <w:rPr>
                <w:rFonts w:ascii="Arial" w:eastAsia="Times New Roman" w:hAnsi="Arial" w:cs="Arial"/>
                <w:sz w:val="20"/>
                <w:szCs w:val="20"/>
                <w:lang w:val="en-GB" w:eastAsia="en-IE"/>
              </w:rPr>
              <w:t>If the proposed solution includes automated tests, it should be described the complexity of maintaining the automated tests compatible with the new software release;</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43476C">
            <w:pPr>
              <w:jc w:val="both"/>
              <w:rPr>
                <w:rFonts w:ascii="Arial" w:eastAsia="Times New Roman" w:hAnsi="Arial" w:cs="Arial"/>
                <w:sz w:val="20"/>
                <w:szCs w:val="20"/>
                <w:lang w:eastAsia="en-IE"/>
              </w:rPr>
            </w:pPr>
            <w:r w:rsidRPr="006F1717">
              <w:rPr>
                <w:rFonts w:ascii="Arial" w:eastAsia="Times New Roman" w:hAnsi="Arial" w:cs="Arial"/>
                <w:sz w:val="20"/>
                <w:szCs w:val="20"/>
                <w:lang w:val="en-GB" w:eastAsia="en-IE"/>
              </w:rPr>
              <w:t xml:space="preserve">Estimated value for the scenario;   </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43476C">
            <w:pPr>
              <w:jc w:val="both"/>
              <w:rPr>
                <w:rFonts w:ascii="Arial" w:eastAsia="Times New Roman" w:hAnsi="Arial" w:cs="Arial"/>
                <w:sz w:val="20"/>
                <w:szCs w:val="20"/>
                <w:lang w:eastAsia="en-IE"/>
              </w:rPr>
            </w:pPr>
            <w:r w:rsidRPr="006F1717">
              <w:rPr>
                <w:rFonts w:ascii="Arial" w:eastAsia="Times New Roman" w:hAnsi="Arial" w:cs="Arial"/>
                <w:sz w:val="20"/>
                <w:szCs w:val="20"/>
                <w:lang w:val="en-GB" w:eastAsia="en-IE"/>
              </w:rPr>
              <w:t>Estimated effort by filling in the table below (total and per profile);</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43476C">
            <w:pPr>
              <w:jc w:val="both"/>
              <w:rPr>
                <w:rFonts w:ascii="Arial" w:eastAsia="Times New Roman" w:hAnsi="Arial" w:cs="Arial"/>
                <w:sz w:val="20"/>
                <w:szCs w:val="20"/>
                <w:lang w:eastAsia="en-IE"/>
              </w:rPr>
            </w:pPr>
            <w:r w:rsidRPr="006F1717">
              <w:rPr>
                <w:rFonts w:ascii="Arial" w:eastAsia="Times New Roman" w:hAnsi="Arial" w:cs="Arial"/>
                <w:sz w:val="20"/>
                <w:szCs w:val="20"/>
                <w:lang w:val="en-GB" w:eastAsia="en-IE"/>
              </w:rPr>
              <w:t xml:space="preserve">The tenderer should envisage that it would have to plan and execute the necessary tests in the different environments, typically in test environment for functional tests and pre-production environment for performance tests. </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43476C">
            <w:pPr>
              <w:jc w:val="both"/>
              <w:rPr>
                <w:rFonts w:ascii="Arial" w:eastAsia="Times New Roman" w:hAnsi="Arial" w:cs="Arial"/>
                <w:sz w:val="20"/>
                <w:szCs w:val="20"/>
                <w:lang w:eastAsia="en-IE"/>
              </w:rPr>
            </w:pPr>
            <w:r w:rsidRPr="006F1717">
              <w:rPr>
                <w:rFonts w:ascii="Arial" w:eastAsia="Times New Roman" w:hAnsi="Arial" w:cs="Arial"/>
                <w:sz w:val="20"/>
                <w:szCs w:val="20"/>
                <w:lang w:val="en-GB" w:eastAsia="en-IE"/>
              </w:rPr>
              <w:t xml:space="preserve">The tenderer should envisage that the testing artefacts (e.g. test scripts, test data, </w:t>
            </w:r>
            <w:proofErr w:type="spellStart"/>
            <w:r w:rsidRPr="006F1717">
              <w:rPr>
                <w:rFonts w:ascii="Arial" w:eastAsia="Times New Roman" w:hAnsi="Arial" w:cs="Arial"/>
                <w:sz w:val="20"/>
                <w:szCs w:val="20"/>
                <w:lang w:val="en-GB" w:eastAsia="en-IE"/>
              </w:rPr>
              <w:t>etc</w:t>
            </w:r>
            <w:proofErr w:type="spellEnd"/>
            <w:r w:rsidRPr="006F1717">
              <w:rPr>
                <w:rFonts w:ascii="Arial" w:eastAsia="Times New Roman" w:hAnsi="Arial" w:cs="Arial"/>
                <w:sz w:val="20"/>
                <w:szCs w:val="20"/>
                <w:lang w:val="en-GB" w:eastAsia="en-IE"/>
              </w:rPr>
              <w:t xml:space="preserve">) used to validate a specific release needs to be handed over to EMSA. </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2E1CB8">
        <w:tc>
          <w:tcPr>
            <w:tcW w:w="13008" w:type="dxa"/>
            <w:gridSpan w:val="5"/>
            <w:shd w:val="clear" w:color="auto" w:fill="BFBFBF" w:themeFill="background1" w:themeFillShade="BF"/>
          </w:tcPr>
          <w:p w:rsidR="002E1CB8" w:rsidRPr="00E15A92" w:rsidRDefault="002E1CB8" w:rsidP="0043476C">
            <w:pPr>
              <w:jc w:val="center"/>
              <w:rPr>
                <w:rFonts w:ascii="Arial" w:hAnsi="Arial" w:cs="Arial"/>
                <w:b/>
                <w:sz w:val="20"/>
                <w:szCs w:val="20"/>
              </w:rPr>
            </w:pPr>
            <w:r w:rsidRPr="00E15A92">
              <w:rPr>
                <w:rFonts w:ascii="Arial" w:hAnsi="Arial" w:cs="Arial"/>
                <w:b/>
                <w:sz w:val="20"/>
                <w:szCs w:val="20"/>
              </w:rPr>
              <w:t>For scenario 2</w:t>
            </w: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Project Plan;</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Used methodologies and description of the proposed tasks;</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Description of the means, tools/frameworks planned to be used for testing, including specific hardware needed to execute the tests and software simulators if to be used;</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The cost of the testing tools license, if applicable;</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Project team, define the responsibility of each team member,  skills used and tasks assignments;</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 xml:space="preserve">Provision of templates for the key deliverables (e.g. test report, final report, </w:t>
            </w:r>
            <w:proofErr w:type="spellStart"/>
            <w:r w:rsidRPr="006F1717">
              <w:rPr>
                <w:rFonts w:ascii="Arial" w:eastAsia="Times New Roman" w:hAnsi="Arial" w:cs="Arial"/>
                <w:sz w:val="20"/>
                <w:szCs w:val="20"/>
                <w:lang w:val="en-GB" w:eastAsia="en-IE"/>
              </w:rPr>
              <w:t>etc</w:t>
            </w:r>
            <w:proofErr w:type="spellEnd"/>
            <w:r w:rsidRPr="006F1717">
              <w:rPr>
                <w:rFonts w:ascii="Arial" w:eastAsia="Times New Roman" w:hAnsi="Arial" w:cs="Arial"/>
                <w:sz w:val="20"/>
                <w:szCs w:val="20"/>
                <w:lang w:val="en-GB" w:eastAsia="en-IE"/>
              </w:rPr>
              <w:t>);</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Symbol" w:hAnsi="Arial" w:cs="Arial"/>
                <w:sz w:val="20"/>
                <w:szCs w:val="20"/>
                <w:lang w:val="en-GB" w:eastAsia="en-IE"/>
              </w:rPr>
              <w:t>Propose a test plan with the most relevant tests;</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If the proposed solution includes automated tests, it should be described the complexity of maintaining the automated tests compatible with the new software release;</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 xml:space="preserve">Estimated value for the scenario;   </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Estimated effort by filling in the table below (total and per profile);</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 xml:space="preserve">The tenderer should envisage that it would have to plan and execute the necessary tests in the different environments, typically in test environment for functional tests and pre-production environment for performance tests. </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lastRenderedPageBreak/>
              <w:t xml:space="preserve">The tenderer should envisage that the testing artefacts (e.g. test scripts, test data, </w:t>
            </w:r>
            <w:proofErr w:type="spellStart"/>
            <w:r w:rsidRPr="006F1717">
              <w:rPr>
                <w:rFonts w:ascii="Arial" w:eastAsia="Times New Roman" w:hAnsi="Arial" w:cs="Arial"/>
                <w:sz w:val="20"/>
                <w:szCs w:val="20"/>
                <w:lang w:val="en-GB" w:eastAsia="en-IE"/>
              </w:rPr>
              <w:t>etc</w:t>
            </w:r>
            <w:proofErr w:type="spellEnd"/>
            <w:r w:rsidRPr="006F1717">
              <w:rPr>
                <w:rFonts w:ascii="Arial" w:eastAsia="Times New Roman" w:hAnsi="Arial" w:cs="Arial"/>
                <w:sz w:val="20"/>
                <w:szCs w:val="20"/>
                <w:lang w:val="en-GB" w:eastAsia="en-IE"/>
              </w:rPr>
              <w:t xml:space="preserve">) used to validate a specific release needs to be handed over to EMSA. </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2E1CB8">
        <w:trPr>
          <w:gridAfter w:val="2"/>
          <w:wAfter w:w="142" w:type="dxa"/>
        </w:trPr>
        <w:tc>
          <w:tcPr>
            <w:tcW w:w="12866" w:type="dxa"/>
            <w:gridSpan w:val="3"/>
            <w:shd w:val="clear" w:color="auto" w:fill="BFBFBF" w:themeFill="background1" w:themeFillShade="BF"/>
          </w:tcPr>
          <w:p w:rsidR="002E1CB8" w:rsidRPr="00E15A92" w:rsidRDefault="002E1CB8" w:rsidP="0043476C">
            <w:pPr>
              <w:jc w:val="center"/>
              <w:rPr>
                <w:rFonts w:ascii="Arial" w:hAnsi="Arial" w:cs="Arial"/>
                <w:b/>
                <w:sz w:val="20"/>
                <w:szCs w:val="20"/>
              </w:rPr>
            </w:pPr>
            <w:r w:rsidRPr="00E15A92">
              <w:rPr>
                <w:rFonts w:ascii="Arial" w:hAnsi="Arial" w:cs="Arial"/>
                <w:b/>
                <w:sz w:val="20"/>
                <w:szCs w:val="20"/>
              </w:rPr>
              <w:t>For scenario 3</w:t>
            </w: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Project Plan;</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Used methodologies and description of the proposed tasks;</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Description of the means, tools/frameworks planned to be used for testing, including specific hardware needed to execute the tests and software simulators if to be used;</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The cost of the testing tools license, if applicable;</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Project team, define the responsibility of each team member,  skills used and tasks assignments;</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 xml:space="preserve">Provision of templates for the key deliverables (e.g. test report, final report, </w:t>
            </w:r>
            <w:proofErr w:type="spellStart"/>
            <w:r w:rsidRPr="006F1717">
              <w:rPr>
                <w:rFonts w:ascii="Arial" w:eastAsia="Times New Roman" w:hAnsi="Arial" w:cs="Arial"/>
                <w:sz w:val="20"/>
                <w:szCs w:val="20"/>
                <w:lang w:val="en-GB" w:eastAsia="en-IE"/>
              </w:rPr>
              <w:t>etc</w:t>
            </w:r>
            <w:proofErr w:type="spellEnd"/>
            <w:r w:rsidRPr="006F1717">
              <w:rPr>
                <w:rFonts w:ascii="Arial" w:eastAsia="Times New Roman" w:hAnsi="Arial" w:cs="Arial"/>
                <w:sz w:val="20"/>
                <w:szCs w:val="20"/>
                <w:lang w:val="en-GB" w:eastAsia="en-IE"/>
              </w:rPr>
              <w:t>);</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Symbol" w:hAnsi="Arial" w:cs="Arial"/>
                <w:sz w:val="20"/>
                <w:szCs w:val="20"/>
                <w:lang w:val="en-GB" w:eastAsia="en-IE"/>
              </w:rPr>
              <w:t>Propose a test plan with the most relevant tests;</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If the proposed solution includes automated tests, it should be described the complexity of maintaining the automated tests compatible with the new software release;</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 xml:space="preserve">Estimated value for the scenario;   </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E15A92">
              <w:rPr>
                <w:rFonts w:ascii="Arial" w:hAnsi="Arial" w:cs="Arial"/>
                <w:sz w:val="20"/>
                <w:szCs w:val="20"/>
              </w:rPr>
              <w:t xml:space="preserve">Estimated effort by filling in the table 6 </w:t>
            </w:r>
            <w:r w:rsidRPr="00E15A92">
              <w:rPr>
                <w:rFonts w:ascii="Arial" w:eastAsia="Calibri" w:hAnsi="Arial" w:cs="Arial"/>
                <w:sz w:val="20"/>
                <w:szCs w:val="20"/>
              </w:rPr>
              <w:t>of the Appendix A - Extended Evaluation Grid.</w:t>
            </w:r>
            <w:r w:rsidRPr="00E15A92">
              <w:rPr>
                <w:rFonts w:ascii="Arial" w:hAnsi="Arial" w:cs="Arial"/>
                <w:sz w:val="20"/>
                <w:szCs w:val="20"/>
              </w:rPr>
              <w:t xml:space="preserve"> (total and per profile);</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 xml:space="preserve">The tenderer should envisage that it would have to plan and execute the necessary tests in the different environments, typically in test environment for functional tests and pre-production environment for performance tests. </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r w:rsidR="002E1CB8" w:rsidRPr="00E15A92" w:rsidTr="0043476C">
        <w:trPr>
          <w:gridAfter w:val="1"/>
          <w:wAfter w:w="81" w:type="dxa"/>
        </w:trPr>
        <w:tc>
          <w:tcPr>
            <w:tcW w:w="9881" w:type="dxa"/>
          </w:tcPr>
          <w:p w:rsidR="002E1CB8" w:rsidRPr="006F1717" w:rsidRDefault="002E1CB8" w:rsidP="00E15A92">
            <w:pPr>
              <w:rPr>
                <w:rFonts w:ascii="Arial" w:eastAsia="Times New Roman" w:hAnsi="Arial" w:cs="Arial"/>
                <w:sz w:val="20"/>
                <w:szCs w:val="20"/>
                <w:lang w:eastAsia="en-IE"/>
              </w:rPr>
            </w:pPr>
            <w:r w:rsidRPr="006F1717">
              <w:rPr>
                <w:rFonts w:ascii="Arial" w:eastAsia="Times New Roman" w:hAnsi="Arial" w:cs="Arial"/>
                <w:sz w:val="20"/>
                <w:szCs w:val="20"/>
                <w:lang w:val="en-GB" w:eastAsia="en-IE"/>
              </w:rPr>
              <w:t xml:space="preserve">The tenderer should envisage that the testing artefacts (e.g. test scripts, test data, </w:t>
            </w:r>
            <w:proofErr w:type="spellStart"/>
            <w:r w:rsidRPr="006F1717">
              <w:rPr>
                <w:rFonts w:ascii="Arial" w:eastAsia="Times New Roman" w:hAnsi="Arial" w:cs="Arial"/>
                <w:sz w:val="20"/>
                <w:szCs w:val="20"/>
                <w:lang w:val="en-GB" w:eastAsia="en-IE"/>
              </w:rPr>
              <w:t>etc</w:t>
            </w:r>
            <w:proofErr w:type="spellEnd"/>
            <w:r w:rsidRPr="006F1717">
              <w:rPr>
                <w:rFonts w:ascii="Arial" w:eastAsia="Times New Roman" w:hAnsi="Arial" w:cs="Arial"/>
                <w:sz w:val="20"/>
                <w:szCs w:val="20"/>
                <w:lang w:val="en-GB" w:eastAsia="en-IE"/>
              </w:rPr>
              <w:t xml:space="preserve">) used to validate a specific release needs to be handed over to EMSA. </w:t>
            </w:r>
          </w:p>
        </w:tc>
        <w:tc>
          <w:tcPr>
            <w:tcW w:w="1559" w:type="dxa"/>
          </w:tcPr>
          <w:p w:rsidR="002E1CB8" w:rsidRPr="00E15A92" w:rsidRDefault="002E1CB8" w:rsidP="0043476C">
            <w:pPr>
              <w:pStyle w:val="EMSAListSquareBlue"/>
              <w:numPr>
                <w:ilvl w:val="0"/>
                <w:numId w:val="0"/>
              </w:numPr>
            </w:pPr>
          </w:p>
        </w:tc>
        <w:tc>
          <w:tcPr>
            <w:tcW w:w="1487" w:type="dxa"/>
            <w:gridSpan w:val="2"/>
          </w:tcPr>
          <w:p w:rsidR="002E1CB8" w:rsidRPr="00E15A92" w:rsidRDefault="002E1CB8" w:rsidP="0043476C">
            <w:pPr>
              <w:rPr>
                <w:rFonts w:ascii="Arial" w:hAnsi="Arial" w:cs="Arial"/>
                <w:sz w:val="20"/>
                <w:szCs w:val="20"/>
              </w:rPr>
            </w:pPr>
          </w:p>
        </w:tc>
      </w:tr>
    </w:tbl>
    <w:p w:rsidR="00664385" w:rsidRPr="00E15A92" w:rsidDel="00C83CB9" w:rsidRDefault="00664385" w:rsidP="00664385">
      <w:pPr>
        <w:pStyle w:val="Caption"/>
        <w:rPr>
          <w:moveFrom w:id="64" w:author="Sara CASTANHEIRA" w:date="2016-06-21T09:43:00Z"/>
        </w:rPr>
      </w:pPr>
      <w:moveFromRangeStart w:id="65" w:author="Sara CASTANHEIRA" w:date="2016-06-21T09:43:00Z" w:name="move454265567"/>
      <w:moveFrom w:id="66" w:author="Sara CASTANHEIRA" w:date="2016-06-21T09:43:00Z">
        <w:r w:rsidRPr="00E15A92" w:rsidDel="00C83CB9">
          <w:t xml:space="preserve">Table </w:t>
        </w:r>
        <w:r w:rsidRPr="00E15A92" w:rsidDel="00C83CB9">
          <w:fldChar w:fldCharType="begin"/>
        </w:r>
        <w:r w:rsidRPr="00E15A92" w:rsidDel="00C83CB9">
          <w:instrText xml:space="preserve"> SEQ Table \* ARABIC </w:instrText>
        </w:r>
        <w:r w:rsidRPr="00E15A92" w:rsidDel="00C83CB9">
          <w:fldChar w:fldCharType="separate"/>
        </w:r>
        <w:r w:rsidR="00BB1B21" w:rsidDel="00C83CB9">
          <w:rPr>
            <w:noProof/>
          </w:rPr>
          <w:t>5</w:t>
        </w:r>
        <w:r w:rsidRPr="00E15A92" w:rsidDel="00C83CB9">
          <w:fldChar w:fldCharType="end"/>
        </w:r>
        <w:r w:rsidRPr="00E15A92" w:rsidDel="00C83CB9">
          <w:t xml:space="preserve"> – Information regarding the scenarios</w:t>
        </w:r>
      </w:moveFrom>
    </w:p>
    <w:moveFromRangeEnd w:id="65"/>
    <w:p w:rsidR="0068716B" w:rsidRPr="00C83CB9" w:rsidRDefault="00C83CB9">
      <w:pPr>
        <w:pStyle w:val="EMSAContent"/>
        <w:jc w:val="center"/>
        <w:rPr>
          <w:b/>
          <w:rPrChange w:id="67" w:author="Sara CASTANHEIRA" w:date="2016-06-21T09:43:00Z">
            <w:rPr/>
          </w:rPrChange>
        </w:rPr>
        <w:pPrChange w:id="68" w:author="Sara CASTANHEIRA" w:date="2016-06-21T09:43:00Z">
          <w:pPr>
            <w:pStyle w:val="EMSAContent"/>
          </w:pPr>
        </w:pPrChange>
      </w:pPr>
      <w:ins w:id="69" w:author="Sara CASTANHEIRA" w:date="2016-06-21T09:43:00Z">
        <w:r w:rsidRPr="00C83CB9">
          <w:rPr>
            <w:b/>
            <w:rPrChange w:id="70" w:author="Sara CASTANHEIRA" w:date="2016-06-21T09:43:00Z">
              <w:rPr/>
            </w:rPrChange>
          </w:rPr>
          <w:t xml:space="preserve">Table </w:t>
        </w:r>
        <w:r w:rsidRPr="00C83CB9">
          <w:rPr>
            <w:b/>
            <w:rPrChange w:id="71" w:author="Sara CASTANHEIRA" w:date="2016-06-21T09:43:00Z">
              <w:rPr/>
            </w:rPrChange>
          </w:rPr>
          <w:fldChar w:fldCharType="begin"/>
        </w:r>
        <w:r w:rsidRPr="00C83CB9">
          <w:rPr>
            <w:b/>
            <w:rPrChange w:id="72" w:author="Sara CASTANHEIRA" w:date="2016-06-21T09:43:00Z">
              <w:rPr/>
            </w:rPrChange>
          </w:rPr>
          <w:instrText xml:space="preserve"> SEQ Table \* ARABIC </w:instrText>
        </w:r>
        <w:r w:rsidRPr="00C83CB9">
          <w:rPr>
            <w:b/>
            <w:rPrChange w:id="73" w:author="Sara CASTANHEIRA" w:date="2016-06-21T09:43:00Z">
              <w:rPr/>
            </w:rPrChange>
          </w:rPr>
          <w:fldChar w:fldCharType="separate"/>
        </w:r>
      </w:ins>
      <w:r w:rsidR="002C6914">
        <w:rPr>
          <w:b/>
          <w:noProof/>
        </w:rPr>
        <w:t>6</w:t>
      </w:r>
      <w:ins w:id="74" w:author="Sara CASTANHEIRA" w:date="2016-06-21T09:43:00Z">
        <w:r w:rsidRPr="00C83CB9">
          <w:rPr>
            <w:b/>
            <w:rPrChange w:id="75" w:author="Sara CASTANHEIRA" w:date="2016-06-21T09:43:00Z">
              <w:rPr/>
            </w:rPrChange>
          </w:rPr>
          <w:fldChar w:fldCharType="end"/>
        </w:r>
        <w:r w:rsidRPr="00C83CB9">
          <w:rPr>
            <w:b/>
            <w:rPrChange w:id="76" w:author="Sara CASTANHEIRA" w:date="2016-06-21T09:43:00Z">
              <w:rPr/>
            </w:rPrChange>
          </w:rPr>
          <w:t xml:space="preserve"> – Information regarding the scenario 1 effort</w:t>
        </w:r>
      </w:ins>
    </w:p>
    <w:tbl>
      <w:tblPr>
        <w:tblStyle w:val="TableGrid"/>
        <w:tblW w:w="0" w:type="auto"/>
        <w:tblLook w:val="04A0" w:firstRow="1" w:lastRow="0" w:firstColumn="1" w:lastColumn="0" w:noHBand="0" w:noVBand="1"/>
      </w:tblPr>
      <w:tblGrid>
        <w:gridCol w:w="14174"/>
      </w:tblGrid>
      <w:tr w:rsidR="002E1CB8" w:rsidRPr="00E15A92" w:rsidTr="00FE48D5">
        <w:tc>
          <w:tcPr>
            <w:tcW w:w="14174" w:type="dxa"/>
            <w:shd w:val="clear" w:color="auto" w:fill="BFBFBF" w:themeFill="background1" w:themeFillShade="BF"/>
          </w:tcPr>
          <w:p w:rsidR="002E1CB8" w:rsidRPr="00E15A92" w:rsidRDefault="002E1CB8" w:rsidP="00FE48D5">
            <w:pPr>
              <w:jc w:val="center"/>
              <w:rPr>
                <w:rFonts w:ascii="Arial" w:hAnsi="Arial" w:cs="Arial"/>
                <w:b/>
                <w:sz w:val="20"/>
                <w:szCs w:val="20"/>
              </w:rPr>
            </w:pPr>
            <w:r>
              <w:rPr>
                <w:rFonts w:ascii="Arial" w:hAnsi="Arial" w:cs="Arial"/>
                <w:b/>
                <w:sz w:val="20"/>
                <w:szCs w:val="20"/>
              </w:rPr>
              <w:t>For scenario 1</w:t>
            </w:r>
          </w:p>
        </w:tc>
      </w:tr>
    </w:tbl>
    <w:p w:rsidR="0068716B" w:rsidRPr="00E15A92" w:rsidRDefault="0068716B" w:rsidP="0068716B">
      <w:pPr>
        <w:pStyle w:val="EMSAContent"/>
      </w:pPr>
    </w:p>
    <w:p w:rsidR="00664385" w:rsidRPr="00E15A92" w:rsidRDefault="00664385" w:rsidP="00664385">
      <w:pPr>
        <w:pStyle w:val="EMSAContent"/>
      </w:pPr>
    </w:p>
    <w:p w:rsidR="00664385" w:rsidRPr="00E15A92" w:rsidRDefault="00664385" w:rsidP="00664385">
      <w:pPr>
        <w:spacing w:line="300" w:lineRule="auto"/>
        <w:ind w:left="360"/>
        <w:jc w:val="both"/>
        <w:rPr>
          <w:rFonts w:ascii="Arial" w:hAnsi="Arial" w:cs="Arial"/>
          <w:sz w:val="20"/>
          <w:szCs w:val="20"/>
        </w:rPr>
      </w:pPr>
    </w:p>
    <w:tbl>
      <w:tblPr>
        <w:tblStyle w:val="TableGrid"/>
        <w:tblpPr w:leftFromText="180" w:rightFromText="180" w:vertAnchor="text" w:tblpXSpec="center" w:tblpY="1"/>
        <w:tblOverlap w:val="never"/>
        <w:tblW w:w="0" w:type="auto"/>
        <w:tblLook w:val="04A0" w:firstRow="1" w:lastRow="0" w:firstColumn="1" w:lastColumn="0" w:noHBand="0" w:noVBand="1"/>
      </w:tblPr>
      <w:tblGrid>
        <w:gridCol w:w="2962"/>
        <w:gridCol w:w="2962"/>
      </w:tblGrid>
      <w:tr w:rsidR="00664385" w:rsidRPr="00E15A92" w:rsidTr="004D761C">
        <w:tc>
          <w:tcPr>
            <w:tcW w:w="2962" w:type="dxa"/>
          </w:tcPr>
          <w:p w:rsidR="00664385" w:rsidRPr="00E15A92" w:rsidRDefault="00664385" w:rsidP="004D761C">
            <w:pPr>
              <w:pStyle w:val="bulletlist"/>
              <w:numPr>
                <w:ilvl w:val="0"/>
                <w:numId w:val="0"/>
              </w:numPr>
              <w:rPr>
                <w:rFonts w:ascii="Arial" w:hAnsi="Arial" w:cs="Arial"/>
              </w:rPr>
            </w:pPr>
            <w:r w:rsidRPr="00E15A92">
              <w:rPr>
                <w:rFonts w:ascii="Arial" w:hAnsi="Arial" w:cs="Arial"/>
              </w:rPr>
              <w:t>Profile</w:t>
            </w:r>
          </w:p>
        </w:tc>
        <w:tc>
          <w:tcPr>
            <w:tcW w:w="2962" w:type="dxa"/>
          </w:tcPr>
          <w:p w:rsidR="00664385" w:rsidRPr="00E15A92" w:rsidRDefault="00664385" w:rsidP="004D761C">
            <w:pPr>
              <w:pStyle w:val="bulletlist"/>
              <w:numPr>
                <w:ilvl w:val="0"/>
                <w:numId w:val="0"/>
              </w:numPr>
              <w:rPr>
                <w:rFonts w:ascii="Arial" w:hAnsi="Arial" w:cs="Arial"/>
              </w:rPr>
            </w:pPr>
            <w:r w:rsidRPr="00E15A92">
              <w:rPr>
                <w:rFonts w:ascii="Arial" w:hAnsi="Arial" w:cs="Arial"/>
              </w:rPr>
              <w:t>Effort (PERSON-DAYS)</w:t>
            </w:r>
          </w:p>
        </w:tc>
      </w:tr>
      <w:tr w:rsidR="00664385" w:rsidRPr="00E15A92" w:rsidTr="004D761C">
        <w:tc>
          <w:tcPr>
            <w:tcW w:w="2962" w:type="dxa"/>
          </w:tcPr>
          <w:p w:rsidR="00664385" w:rsidRPr="00E15A92" w:rsidRDefault="00664385" w:rsidP="004D761C">
            <w:pPr>
              <w:pStyle w:val="bulletlist"/>
              <w:numPr>
                <w:ilvl w:val="0"/>
                <w:numId w:val="0"/>
              </w:numPr>
              <w:rPr>
                <w:rFonts w:ascii="Arial" w:hAnsi="Arial" w:cs="Arial"/>
              </w:rPr>
            </w:pPr>
            <w:r w:rsidRPr="00E15A92">
              <w:rPr>
                <w:rFonts w:ascii="Arial" w:hAnsi="Arial" w:cs="Arial"/>
              </w:rPr>
              <w:t>Project Manager</w:t>
            </w:r>
          </w:p>
        </w:tc>
        <w:tc>
          <w:tcPr>
            <w:tcW w:w="2962" w:type="dxa"/>
          </w:tcPr>
          <w:p w:rsidR="00664385" w:rsidRPr="00E15A92" w:rsidRDefault="00664385" w:rsidP="004D761C">
            <w:pPr>
              <w:pStyle w:val="bulletlist"/>
              <w:numPr>
                <w:ilvl w:val="0"/>
                <w:numId w:val="0"/>
              </w:numPr>
              <w:rPr>
                <w:rFonts w:ascii="Arial" w:hAnsi="Arial" w:cs="Arial"/>
              </w:rPr>
            </w:pPr>
          </w:p>
        </w:tc>
      </w:tr>
      <w:tr w:rsidR="00664385" w:rsidRPr="00E15A92" w:rsidTr="004D761C">
        <w:tc>
          <w:tcPr>
            <w:tcW w:w="2962" w:type="dxa"/>
          </w:tcPr>
          <w:p w:rsidR="00664385" w:rsidRPr="00E15A92" w:rsidRDefault="00664385" w:rsidP="004D761C">
            <w:pPr>
              <w:pStyle w:val="bulletlist"/>
              <w:numPr>
                <w:ilvl w:val="0"/>
                <w:numId w:val="0"/>
              </w:numPr>
              <w:rPr>
                <w:rFonts w:ascii="Arial" w:hAnsi="Arial" w:cs="Arial"/>
                <w:lang w:val="en-US"/>
              </w:rPr>
            </w:pPr>
            <w:r w:rsidRPr="00E15A92">
              <w:rPr>
                <w:rFonts w:ascii="Arial" w:hAnsi="Arial" w:cs="Arial"/>
                <w:lang w:val="en-US"/>
              </w:rPr>
              <w:t>Test Designer</w:t>
            </w:r>
          </w:p>
        </w:tc>
        <w:tc>
          <w:tcPr>
            <w:tcW w:w="2962" w:type="dxa"/>
          </w:tcPr>
          <w:p w:rsidR="00664385" w:rsidRPr="00E15A92" w:rsidRDefault="00664385" w:rsidP="004D761C">
            <w:pPr>
              <w:pStyle w:val="bulletlist"/>
              <w:numPr>
                <w:ilvl w:val="0"/>
                <w:numId w:val="0"/>
              </w:numPr>
              <w:rPr>
                <w:rFonts w:ascii="Arial" w:hAnsi="Arial" w:cs="Arial"/>
                <w:lang w:val="en-US"/>
              </w:rPr>
            </w:pPr>
          </w:p>
        </w:tc>
      </w:tr>
      <w:tr w:rsidR="00664385" w:rsidRPr="00E15A92" w:rsidTr="004D761C">
        <w:tc>
          <w:tcPr>
            <w:tcW w:w="2962" w:type="dxa"/>
          </w:tcPr>
          <w:p w:rsidR="00664385" w:rsidRPr="00E15A92" w:rsidRDefault="00664385" w:rsidP="004D761C">
            <w:pPr>
              <w:pStyle w:val="bulletlist"/>
              <w:numPr>
                <w:ilvl w:val="0"/>
                <w:numId w:val="0"/>
              </w:numPr>
              <w:rPr>
                <w:rFonts w:ascii="Arial" w:hAnsi="Arial" w:cs="Arial"/>
                <w:lang w:val="en-US"/>
              </w:rPr>
            </w:pPr>
            <w:r w:rsidRPr="00E15A92">
              <w:rPr>
                <w:rFonts w:ascii="Arial" w:hAnsi="Arial" w:cs="Arial"/>
                <w:lang w:val="en-US"/>
              </w:rPr>
              <w:lastRenderedPageBreak/>
              <w:t>Tester</w:t>
            </w:r>
          </w:p>
        </w:tc>
        <w:tc>
          <w:tcPr>
            <w:tcW w:w="2962" w:type="dxa"/>
          </w:tcPr>
          <w:p w:rsidR="00664385" w:rsidRPr="00E15A92" w:rsidRDefault="00664385" w:rsidP="004D761C">
            <w:pPr>
              <w:pStyle w:val="bulletlist"/>
              <w:numPr>
                <w:ilvl w:val="0"/>
                <w:numId w:val="0"/>
              </w:numPr>
              <w:rPr>
                <w:rFonts w:ascii="Arial" w:hAnsi="Arial" w:cs="Arial"/>
                <w:lang w:val="en-US"/>
              </w:rPr>
            </w:pPr>
          </w:p>
        </w:tc>
      </w:tr>
      <w:tr w:rsidR="00664385" w:rsidRPr="00E15A92" w:rsidTr="004D761C">
        <w:tc>
          <w:tcPr>
            <w:tcW w:w="2962" w:type="dxa"/>
          </w:tcPr>
          <w:p w:rsidR="00664385" w:rsidRPr="00E15A92" w:rsidRDefault="00664385" w:rsidP="004D761C">
            <w:pPr>
              <w:pStyle w:val="bulletlist"/>
              <w:numPr>
                <w:ilvl w:val="0"/>
                <w:numId w:val="0"/>
              </w:numPr>
              <w:rPr>
                <w:rFonts w:ascii="Arial" w:hAnsi="Arial" w:cs="Arial"/>
                <w:lang w:val="en-US"/>
              </w:rPr>
            </w:pPr>
            <w:r w:rsidRPr="00E15A92">
              <w:rPr>
                <w:rFonts w:ascii="Arial" w:hAnsi="Arial" w:cs="Arial"/>
                <w:lang w:val="en-US"/>
              </w:rPr>
              <w:t>Developer</w:t>
            </w:r>
          </w:p>
        </w:tc>
        <w:tc>
          <w:tcPr>
            <w:tcW w:w="2962" w:type="dxa"/>
          </w:tcPr>
          <w:p w:rsidR="00664385" w:rsidRPr="00E15A92" w:rsidRDefault="00664385" w:rsidP="004D761C">
            <w:pPr>
              <w:pStyle w:val="bulletlist"/>
              <w:numPr>
                <w:ilvl w:val="0"/>
                <w:numId w:val="0"/>
              </w:numPr>
              <w:rPr>
                <w:rFonts w:ascii="Arial" w:hAnsi="Arial" w:cs="Arial"/>
                <w:lang w:val="en-US"/>
              </w:rPr>
            </w:pPr>
          </w:p>
        </w:tc>
      </w:tr>
      <w:tr w:rsidR="00664385" w:rsidRPr="00E15A92" w:rsidTr="004D761C">
        <w:tc>
          <w:tcPr>
            <w:tcW w:w="2962" w:type="dxa"/>
          </w:tcPr>
          <w:p w:rsidR="00664385" w:rsidRPr="00E15A92" w:rsidRDefault="00664385" w:rsidP="004D761C">
            <w:pPr>
              <w:pStyle w:val="bulletlist"/>
              <w:numPr>
                <w:ilvl w:val="0"/>
                <w:numId w:val="0"/>
              </w:numPr>
              <w:rPr>
                <w:rFonts w:ascii="Arial" w:hAnsi="Arial" w:cs="Arial"/>
                <w:lang w:val="en-US"/>
              </w:rPr>
            </w:pPr>
            <w:r w:rsidRPr="00E15A92">
              <w:rPr>
                <w:rFonts w:ascii="Arial" w:hAnsi="Arial" w:cs="Arial"/>
                <w:lang w:val="en-US"/>
              </w:rPr>
              <w:t>Quality Assurance Engineer</w:t>
            </w:r>
          </w:p>
        </w:tc>
        <w:tc>
          <w:tcPr>
            <w:tcW w:w="2962" w:type="dxa"/>
          </w:tcPr>
          <w:p w:rsidR="00664385" w:rsidRPr="00E15A92" w:rsidRDefault="00664385" w:rsidP="004D761C">
            <w:pPr>
              <w:pStyle w:val="bulletlist"/>
              <w:numPr>
                <w:ilvl w:val="0"/>
                <w:numId w:val="0"/>
              </w:numPr>
              <w:rPr>
                <w:rFonts w:ascii="Arial" w:hAnsi="Arial" w:cs="Arial"/>
                <w:lang w:val="en-US"/>
              </w:rPr>
            </w:pPr>
          </w:p>
        </w:tc>
      </w:tr>
      <w:tr w:rsidR="00664385" w:rsidRPr="00E15A92" w:rsidTr="004D761C">
        <w:tc>
          <w:tcPr>
            <w:tcW w:w="2962" w:type="dxa"/>
          </w:tcPr>
          <w:p w:rsidR="00664385" w:rsidRPr="00E15A92" w:rsidRDefault="00664385" w:rsidP="004D761C">
            <w:pPr>
              <w:pStyle w:val="bulletlist"/>
              <w:numPr>
                <w:ilvl w:val="0"/>
                <w:numId w:val="0"/>
              </w:numPr>
              <w:rPr>
                <w:rFonts w:ascii="Arial" w:hAnsi="Arial" w:cs="Arial"/>
                <w:b/>
                <w:lang w:val="en-US"/>
              </w:rPr>
            </w:pPr>
            <w:r w:rsidRPr="00E15A92">
              <w:rPr>
                <w:rFonts w:ascii="Arial" w:hAnsi="Arial" w:cs="Arial"/>
                <w:lang w:val="en-US"/>
              </w:rPr>
              <w:t>Network/Security Expert</w:t>
            </w:r>
          </w:p>
        </w:tc>
        <w:tc>
          <w:tcPr>
            <w:tcW w:w="2962" w:type="dxa"/>
          </w:tcPr>
          <w:p w:rsidR="00664385" w:rsidRPr="00E15A92" w:rsidRDefault="00664385" w:rsidP="004D761C">
            <w:pPr>
              <w:pStyle w:val="bulletlist"/>
              <w:numPr>
                <w:ilvl w:val="0"/>
                <w:numId w:val="0"/>
              </w:numPr>
              <w:rPr>
                <w:rFonts w:ascii="Arial" w:hAnsi="Arial" w:cs="Arial"/>
                <w:lang w:val="en-US"/>
              </w:rPr>
            </w:pPr>
          </w:p>
        </w:tc>
      </w:tr>
      <w:tr w:rsidR="00664385" w:rsidRPr="00E15A92" w:rsidTr="004D761C">
        <w:tc>
          <w:tcPr>
            <w:tcW w:w="2962" w:type="dxa"/>
          </w:tcPr>
          <w:p w:rsidR="00664385" w:rsidRPr="00E15A92" w:rsidRDefault="00664385" w:rsidP="004D761C">
            <w:pPr>
              <w:pStyle w:val="bulletlist"/>
              <w:numPr>
                <w:ilvl w:val="0"/>
                <w:numId w:val="0"/>
              </w:numPr>
              <w:rPr>
                <w:rFonts w:ascii="Arial" w:hAnsi="Arial" w:cs="Arial"/>
                <w:lang w:val="en-US"/>
              </w:rPr>
            </w:pPr>
            <w:r w:rsidRPr="00E15A92">
              <w:rPr>
                <w:rFonts w:ascii="Arial" w:hAnsi="Arial" w:cs="Arial"/>
                <w:lang w:val="en-US"/>
              </w:rPr>
              <w:t>Total</w:t>
            </w:r>
          </w:p>
        </w:tc>
        <w:tc>
          <w:tcPr>
            <w:tcW w:w="2962" w:type="dxa"/>
          </w:tcPr>
          <w:p w:rsidR="00664385" w:rsidRPr="00E15A92" w:rsidRDefault="00664385" w:rsidP="004D761C">
            <w:pPr>
              <w:pStyle w:val="bulletlist"/>
              <w:numPr>
                <w:ilvl w:val="0"/>
                <w:numId w:val="0"/>
              </w:numPr>
              <w:rPr>
                <w:rFonts w:ascii="Arial" w:hAnsi="Arial" w:cs="Arial"/>
                <w:lang w:val="en-US"/>
              </w:rPr>
            </w:pPr>
          </w:p>
        </w:tc>
      </w:tr>
    </w:tbl>
    <w:p w:rsidR="00C83CB9" w:rsidRDefault="004D761C" w:rsidP="00C83CB9">
      <w:pPr>
        <w:pStyle w:val="Caption"/>
        <w:rPr>
          <w:ins w:id="77" w:author="Sara CASTANHEIRA" w:date="2016-06-21T09:49:00Z"/>
        </w:rPr>
      </w:pPr>
      <w:r w:rsidRPr="00E15A92">
        <w:br w:type="textWrapping" w:clear="all"/>
      </w:r>
      <w:del w:id="78" w:author="Sara CASTANHEIRA" w:date="2016-06-21T09:43:00Z">
        <w:r w:rsidR="002E1CB8" w:rsidRPr="00E15A92" w:rsidDel="00C83CB9">
          <w:delText xml:space="preserve">Table </w:delText>
        </w:r>
        <w:r w:rsidR="002E1CB8" w:rsidRPr="00E15A92" w:rsidDel="00C83CB9">
          <w:fldChar w:fldCharType="begin"/>
        </w:r>
        <w:r w:rsidR="002E1CB8" w:rsidRPr="00E15A92" w:rsidDel="00C83CB9">
          <w:delInstrText xml:space="preserve"> SEQ Table \* ARABIC </w:delInstrText>
        </w:r>
        <w:r w:rsidR="002E1CB8" w:rsidRPr="00E15A92" w:rsidDel="00C83CB9">
          <w:fldChar w:fldCharType="separate"/>
        </w:r>
        <w:r w:rsidR="00BB1B21" w:rsidDel="00C83CB9">
          <w:rPr>
            <w:noProof/>
          </w:rPr>
          <w:delText>6</w:delText>
        </w:r>
        <w:r w:rsidR="002E1CB8" w:rsidRPr="00E15A92" w:rsidDel="00C83CB9">
          <w:fldChar w:fldCharType="end"/>
        </w:r>
        <w:r w:rsidR="002E1CB8" w:rsidRPr="00E15A92" w:rsidDel="00C83CB9">
          <w:delText xml:space="preserve"> – Information regarding the scenario</w:delText>
        </w:r>
        <w:r w:rsidR="002E1CB8" w:rsidDel="00C83CB9">
          <w:delText xml:space="preserve"> 1</w:delText>
        </w:r>
        <w:r w:rsidR="002E1CB8" w:rsidRPr="00E15A92" w:rsidDel="00C83CB9">
          <w:delText xml:space="preserve"> effort</w:delText>
        </w:r>
      </w:del>
      <w:ins w:id="79" w:author="Sara CASTANHEIRA" w:date="2016-06-21T09:43:00Z">
        <w:r w:rsidR="00C83CB9">
          <w:br/>
        </w:r>
      </w:ins>
    </w:p>
    <w:p w:rsidR="00C83CB9" w:rsidRDefault="00C83CB9">
      <w:ins w:id="80" w:author="Sara CASTANHEIRA" w:date="2016-06-21T09:49:00Z">
        <w:r>
          <w:br w:type="page"/>
        </w:r>
      </w:ins>
    </w:p>
    <w:p w:rsidR="002C6914" w:rsidRDefault="002C6914"/>
    <w:p w:rsidR="002C6914" w:rsidRDefault="002C6914" w:rsidP="002C6914">
      <w:pPr>
        <w:jc w:val="center"/>
        <w:rPr>
          <w:b/>
        </w:rPr>
      </w:pPr>
      <w:ins w:id="81" w:author="Sara CASTANHEIRA" w:date="2016-06-21T09:43:00Z">
        <w:r w:rsidRPr="002C6914">
          <w:rPr>
            <w:b/>
          </w:rPr>
          <w:t xml:space="preserve">Table </w:t>
        </w:r>
        <w:r w:rsidRPr="002C6914">
          <w:rPr>
            <w:b/>
          </w:rPr>
          <w:fldChar w:fldCharType="begin"/>
        </w:r>
        <w:r w:rsidRPr="002C6914">
          <w:rPr>
            <w:b/>
          </w:rPr>
          <w:instrText xml:space="preserve"> SEQ Table \* ARABIC </w:instrText>
        </w:r>
        <w:r w:rsidRPr="002C6914">
          <w:rPr>
            <w:b/>
            <w:rPrChange w:id="82" w:author="Sara CASTANHEIRA" w:date="2016-06-21T09:44:00Z">
              <w:rPr>
                <w:b/>
              </w:rPr>
            </w:rPrChange>
          </w:rPr>
          <w:fldChar w:fldCharType="separate"/>
        </w:r>
      </w:ins>
      <w:r>
        <w:rPr>
          <w:b/>
          <w:noProof/>
        </w:rPr>
        <w:t>7</w:t>
      </w:r>
      <w:ins w:id="83" w:author="Sara CASTANHEIRA" w:date="2016-06-21T09:43:00Z">
        <w:r w:rsidRPr="002C6914">
          <w:rPr>
            <w:b/>
          </w:rPr>
          <w:fldChar w:fldCharType="end"/>
        </w:r>
        <w:r w:rsidRPr="002C6914">
          <w:rPr>
            <w:b/>
          </w:rPr>
          <w:t xml:space="preserve"> – Information regarding the scenario 2 effort</w:t>
        </w:r>
      </w:ins>
    </w:p>
    <w:p w:rsidR="004310A1" w:rsidRDefault="004310A1" w:rsidP="002C6914">
      <w:pPr>
        <w:jc w:val="center"/>
        <w:rPr>
          <w:b/>
        </w:rPr>
      </w:pPr>
    </w:p>
    <w:p w:rsidR="004310A1" w:rsidRDefault="004310A1" w:rsidP="002C6914">
      <w:pPr>
        <w:jc w:val="center"/>
        <w:rPr>
          <w:b/>
        </w:rPr>
      </w:pPr>
    </w:p>
    <w:p w:rsidR="004310A1" w:rsidRDefault="004310A1" w:rsidP="002C6914">
      <w:pPr>
        <w:jc w:val="center"/>
        <w:rPr>
          <w:b/>
        </w:rPr>
      </w:pPr>
    </w:p>
    <w:tbl>
      <w:tblPr>
        <w:tblStyle w:val="TableGrid"/>
        <w:tblpPr w:leftFromText="180" w:rightFromText="180" w:vertAnchor="text" w:horzAnchor="margin" w:tblpY="-41"/>
        <w:tblW w:w="0" w:type="auto"/>
        <w:tblLook w:val="04A0" w:firstRow="1" w:lastRow="0" w:firstColumn="1" w:lastColumn="0" w:noHBand="0" w:noVBand="1"/>
      </w:tblPr>
      <w:tblGrid>
        <w:gridCol w:w="14174"/>
      </w:tblGrid>
      <w:tr w:rsidR="004310A1" w:rsidRPr="00E15A92" w:rsidTr="002220F6">
        <w:tc>
          <w:tcPr>
            <w:tcW w:w="14174" w:type="dxa"/>
            <w:shd w:val="clear" w:color="auto" w:fill="BFBFBF" w:themeFill="background1" w:themeFillShade="BF"/>
          </w:tcPr>
          <w:p w:rsidR="004310A1" w:rsidRPr="00E15A92" w:rsidRDefault="004310A1" w:rsidP="002220F6">
            <w:pPr>
              <w:jc w:val="center"/>
              <w:rPr>
                <w:rFonts w:ascii="Arial" w:hAnsi="Arial" w:cs="Arial"/>
                <w:b/>
                <w:sz w:val="20"/>
                <w:szCs w:val="20"/>
              </w:rPr>
            </w:pPr>
            <w:r>
              <w:rPr>
                <w:rFonts w:ascii="Arial" w:hAnsi="Arial" w:cs="Arial"/>
                <w:b/>
                <w:sz w:val="20"/>
                <w:szCs w:val="20"/>
              </w:rPr>
              <w:t>For scenario 2</w:t>
            </w:r>
          </w:p>
        </w:tc>
      </w:tr>
    </w:tbl>
    <w:tbl>
      <w:tblPr>
        <w:tblStyle w:val="TableGrid"/>
        <w:tblpPr w:leftFromText="180" w:rightFromText="180" w:vertAnchor="text" w:horzAnchor="margin" w:tblpXSpec="center" w:tblpY="297"/>
        <w:tblOverlap w:val="never"/>
        <w:tblW w:w="0" w:type="auto"/>
        <w:tblLook w:val="04A0" w:firstRow="1" w:lastRow="0" w:firstColumn="1" w:lastColumn="0" w:noHBand="0" w:noVBand="1"/>
      </w:tblPr>
      <w:tblGrid>
        <w:gridCol w:w="2962"/>
        <w:gridCol w:w="2962"/>
      </w:tblGrid>
      <w:tr w:rsidR="004310A1" w:rsidRPr="00E15A92" w:rsidTr="004310A1">
        <w:trPr>
          <w:trHeight w:val="70"/>
        </w:trPr>
        <w:tc>
          <w:tcPr>
            <w:tcW w:w="2962" w:type="dxa"/>
          </w:tcPr>
          <w:p w:rsidR="004310A1" w:rsidRPr="00E15A92" w:rsidRDefault="004310A1" w:rsidP="004310A1">
            <w:pPr>
              <w:pStyle w:val="bulletlist"/>
              <w:numPr>
                <w:ilvl w:val="0"/>
                <w:numId w:val="0"/>
              </w:numPr>
              <w:rPr>
                <w:rFonts w:ascii="Arial" w:hAnsi="Arial" w:cs="Arial"/>
              </w:rPr>
            </w:pPr>
            <w:r w:rsidRPr="00E15A92">
              <w:rPr>
                <w:rFonts w:ascii="Arial" w:hAnsi="Arial" w:cs="Arial"/>
              </w:rPr>
              <w:t>Profile</w:t>
            </w:r>
          </w:p>
        </w:tc>
        <w:tc>
          <w:tcPr>
            <w:tcW w:w="2962" w:type="dxa"/>
          </w:tcPr>
          <w:p w:rsidR="004310A1" w:rsidRPr="00E15A92" w:rsidRDefault="004310A1" w:rsidP="004310A1">
            <w:pPr>
              <w:pStyle w:val="bulletlist"/>
              <w:numPr>
                <w:ilvl w:val="0"/>
                <w:numId w:val="0"/>
              </w:numPr>
              <w:rPr>
                <w:rFonts w:ascii="Arial" w:hAnsi="Arial" w:cs="Arial"/>
              </w:rPr>
            </w:pPr>
            <w:r w:rsidRPr="00E15A92">
              <w:rPr>
                <w:rFonts w:ascii="Arial" w:hAnsi="Arial" w:cs="Arial"/>
              </w:rPr>
              <w:t>Effort (PERSON-DAYS)</w:t>
            </w:r>
          </w:p>
        </w:tc>
      </w:tr>
      <w:tr w:rsidR="004310A1" w:rsidRPr="00E15A92" w:rsidTr="004310A1">
        <w:tc>
          <w:tcPr>
            <w:tcW w:w="2962" w:type="dxa"/>
          </w:tcPr>
          <w:p w:rsidR="004310A1" w:rsidRPr="00E15A92" w:rsidRDefault="004310A1" w:rsidP="004310A1">
            <w:pPr>
              <w:pStyle w:val="bulletlist"/>
              <w:numPr>
                <w:ilvl w:val="0"/>
                <w:numId w:val="0"/>
              </w:numPr>
              <w:rPr>
                <w:rFonts w:ascii="Arial" w:hAnsi="Arial" w:cs="Arial"/>
              </w:rPr>
            </w:pPr>
            <w:r w:rsidRPr="00E15A92">
              <w:rPr>
                <w:rFonts w:ascii="Arial" w:hAnsi="Arial" w:cs="Arial"/>
              </w:rPr>
              <w:t>Project Manager</w:t>
            </w:r>
          </w:p>
        </w:tc>
        <w:tc>
          <w:tcPr>
            <w:tcW w:w="2962" w:type="dxa"/>
          </w:tcPr>
          <w:p w:rsidR="004310A1" w:rsidRPr="00E15A92" w:rsidRDefault="004310A1" w:rsidP="004310A1">
            <w:pPr>
              <w:pStyle w:val="bulletlist"/>
              <w:numPr>
                <w:ilvl w:val="0"/>
                <w:numId w:val="0"/>
              </w:numPr>
              <w:rPr>
                <w:rFonts w:ascii="Arial" w:hAnsi="Arial" w:cs="Arial"/>
              </w:rPr>
            </w:pPr>
          </w:p>
        </w:tc>
      </w:tr>
      <w:tr w:rsidR="004310A1" w:rsidRPr="00E15A92" w:rsidTr="004310A1">
        <w:tc>
          <w:tcPr>
            <w:tcW w:w="2962" w:type="dxa"/>
          </w:tcPr>
          <w:p w:rsidR="004310A1" w:rsidRPr="00E15A92" w:rsidRDefault="004310A1" w:rsidP="004310A1">
            <w:pPr>
              <w:pStyle w:val="bulletlist"/>
              <w:numPr>
                <w:ilvl w:val="0"/>
                <w:numId w:val="0"/>
              </w:numPr>
              <w:rPr>
                <w:rFonts w:ascii="Arial" w:hAnsi="Arial" w:cs="Arial"/>
                <w:lang w:val="en-US"/>
              </w:rPr>
            </w:pPr>
            <w:r w:rsidRPr="00E15A92">
              <w:rPr>
                <w:rFonts w:ascii="Arial" w:hAnsi="Arial" w:cs="Arial"/>
                <w:lang w:val="en-US"/>
              </w:rPr>
              <w:t>Test Designer</w:t>
            </w:r>
          </w:p>
        </w:tc>
        <w:tc>
          <w:tcPr>
            <w:tcW w:w="2962" w:type="dxa"/>
          </w:tcPr>
          <w:p w:rsidR="004310A1" w:rsidRPr="00E15A92" w:rsidRDefault="004310A1" w:rsidP="004310A1">
            <w:pPr>
              <w:pStyle w:val="bulletlist"/>
              <w:numPr>
                <w:ilvl w:val="0"/>
                <w:numId w:val="0"/>
              </w:numPr>
              <w:rPr>
                <w:rFonts w:ascii="Arial" w:hAnsi="Arial" w:cs="Arial"/>
                <w:lang w:val="en-US"/>
              </w:rPr>
            </w:pPr>
          </w:p>
        </w:tc>
      </w:tr>
      <w:tr w:rsidR="004310A1" w:rsidRPr="00E15A92" w:rsidTr="004310A1">
        <w:tc>
          <w:tcPr>
            <w:tcW w:w="2962" w:type="dxa"/>
          </w:tcPr>
          <w:p w:rsidR="004310A1" w:rsidRPr="00E15A92" w:rsidRDefault="004310A1" w:rsidP="004310A1">
            <w:pPr>
              <w:pStyle w:val="bulletlist"/>
              <w:numPr>
                <w:ilvl w:val="0"/>
                <w:numId w:val="0"/>
              </w:numPr>
              <w:rPr>
                <w:rFonts w:ascii="Arial" w:hAnsi="Arial" w:cs="Arial"/>
                <w:lang w:val="en-US"/>
              </w:rPr>
            </w:pPr>
            <w:r w:rsidRPr="00E15A92">
              <w:rPr>
                <w:rFonts w:ascii="Arial" w:hAnsi="Arial" w:cs="Arial"/>
                <w:lang w:val="en-US"/>
              </w:rPr>
              <w:t>Tester</w:t>
            </w:r>
          </w:p>
        </w:tc>
        <w:tc>
          <w:tcPr>
            <w:tcW w:w="2962" w:type="dxa"/>
          </w:tcPr>
          <w:p w:rsidR="004310A1" w:rsidRPr="00E15A92" w:rsidRDefault="004310A1" w:rsidP="004310A1">
            <w:pPr>
              <w:pStyle w:val="bulletlist"/>
              <w:numPr>
                <w:ilvl w:val="0"/>
                <w:numId w:val="0"/>
              </w:numPr>
              <w:rPr>
                <w:rFonts w:ascii="Arial" w:hAnsi="Arial" w:cs="Arial"/>
                <w:lang w:val="en-US"/>
              </w:rPr>
            </w:pPr>
          </w:p>
        </w:tc>
      </w:tr>
      <w:tr w:rsidR="004310A1" w:rsidRPr="00E15A92" w:rsidTr="004310A1">
        <w:tc>
          <w:tcPr>
            <w:tcW w:w="2962" w:type="dxa"/>
          </w:tcPr>
          <w:p w:rsidR="004310A1" w:rsidRPr="00E15A92" w:rsidRDefault="004310A1" w:rsidP="004310A1">
            <w:pPr>
              <w:pStyle w:val="bulletlist"/>
              <w:numPr>
                <w:ilvl w:val="0"/>
                <w:numId w:val="0"/>
              </w:numPr>
              <w:rPr>
                <w:rFonts w:ascii="Arial" w:hAnsi="Arial" w:cs="Arial"/>
                <w:lang w:val="en-US"/>
              </w:rPr>
            </w:pPr>
            <w:r w:rsidRPr="00E15A92">
              <w:rPr>
                <w:rFonts w:ascii="Arial" w:hAnsi="Arial" w:cs="Arial"/>
                <w:lang w:val="en-US"/>
              </w:rPr>
              <w:t>Developer</w:t>
            </w:r>
          </w:p>
        </w:tc>
        <w:tc>
          <w:tcPr>
            <w:tcW w:w="2962" w:type="dxa"/>
          </w:tcPr>
          <w:p w:rsidR="004310A1" w:rsidRPr="00E15A92" w:rsidRDefault="004310A1" w:rsidP="004310A1">
            <w:pPr>
              <w:pStyle w:val="bulletlist"/>
              <w:numPr>
                <w:ilvl w:val="0"/>
                <w:numId w:val="0"/>
              </w:numPr>
              <w:rPr>
                <w:rFonts w:ascii="Arial" w:hAnsi="Arial" w:cs="Arial"/>
                <w:lang w:val="en-US"/>
              </w:rPr>
            </w:pPr>
          </w:p>
        </w:tc>
      </w:tr>
      <w:tr w:rsidR="004310A1" w:rsidRPr="00E15A92" w:rsidTr="004310A1">
        <w:tc>
          <w:tcPr>
            <w:tcW w:w="2962" w:type="dxa"/>
          </w:tcPr>
          <w:p w:rsidR="004310A1" w:rsidRPr="00E15A92" w:rsidRDefault="004310A1" w:rsidP="004310A1">
            <w:pPr>
              <w:pStyle w:val="bulletlist"/>
              <w:numPr>
                <w:ilvl w:val="0"/>
                <w:numId w:val="0"/>
              </w:numPr>
              <w:rPr>
                <w:rFonts w:ascii="Arial" w:hAnsi="Arial" w:cs="Arial"/>
                <w:lang w:val="en-US"/>
              </w:rPr>
            </w:pPr>
            <w:r w:rsidRPr="00E15A92">
              <w:rPr>
                <w:rFonts w:ascii="Arial" w:hAnsi="Arial" w:cs="Arial"/>
                <w:lang w:val="en-US"/>
              </w:rPr>
              <w:t>Quality Assurance Engineer</w:t>
            </w:r>
          </w:p>
        </w:tc>
        <w:tc>
          <w:tcPr>
            <w:tcW w:w="2962" w:type="dxa"/>
          </w:tcPr>
          <w:p w:rsidR="004310A1" w:rsidRPr="00E15A92" w:rsidRDefault="004310A1" w:rsidP="004310A1">
            <w:pPr>
              <w:pStyle w:val="bulletlist"/>
              <w:numPr>
                <w:ilvl w:val="0"/>
                <w:numId w:val="0"/>
              </w:numPr>
              <w:rPr>
                <w:rFonts w:ascii="Arial" w:hAnsi="Arial" w:cs="Arial"/>
                <w:lang w:val="en-US"/>
              </w:rPr>
            </w:pPr>
          </w:p>
        </w:tc>
      </w:tr>
      <w:tr w:rsidR="004310A1" w:rsidRPr="00E15A92" w:rsidTr="004310A1">
        <w:tc>
          <w:tcPr>
            <w:tcW w:w="2962" w:type="dxa"/>
          </w:tcPr>
          <w:p w:rsidR="004310A1" w:rsidRPr="00E15A92" w:rsidRDefault="004310A1" w:rsidP="004310A1">
            <w:pPr>
              <w:pStyle w:val="bulletlist"/>
              <w:numPr>
                <w:ilvl w:val="0"/>
                <w:numId w:val="0"/>
              </w:numPr>
              <w:rPr>
                <w:rFonts w:ascii="Arial" w:hAnsi="Arial" w:cs="Arial"/>
                <w:b/>
                <w:lang w:val="en-US"/>
              </w:rPr>
            </w:pPr>
            <w:r w:rsidRPr="00E15A92">
              <w:rPr>
                <w:rFonts w:ascii="Arial" w:hAnsi="Arial" w:cs="Arial"/>
                <w:lang w:val="en-US"/>
              </w:rPr>
              <w:t>Network/Security Expert</w:t>
            </w:r>
          </w:p>
        </w:tc>
        <w:tc>
          <w:tcPr>
            <w:tcW w:w="2962" w:type="dxa"/>
          </w:tcPr>
          <w:p w:rsidR="004310A1" w:rsidRPr="00E15A92" w:rsidRDefault="004310A1" w:rsidP="004310A1">
            <w:pPr>
              <w:pStyle w:val="bulletlist"/>
              <w:numPr>
                <w:ilvl w:val="0"/>
                <w:numId w:val="0"/>
              </w:numPr>
              <w:rPr>
                <w:rFonts w:ascii="Arial" w:hAnsi="Arial" w:cs="Arial"/>
                <w:lang w:val="en-US"/>
              </w:rPr>
            </w:pPr>
          </w:p>
        </w:tc>
      </w:tr>
      <w:tr w:rsidR="004310A1" w:rsidRPr="00E15A92" w:rsidTr="004310A1">
        <w:tc>
          <w:tcPr>
            <w:tcW w:w="2962" w:type="dxa"/>
          </w:tcPr>
          <w:p w:rsidR="004310A1" w:rsidRPr="00E15A92" w:rsidRDefault="004310A1" w:rsidP="004310A1">
            <w:pPr>
              <w:pStyle w:val="bulletlist"/>
              <w:numPr>
                <w:ilvl w:val="0"/>
                <w:numId w:val="0"/>
              </w:numPr>
              <w:rPr>
                <w:rFonts w:ascii="Arial" w:hAnsi="Arial" w:cs="Arial"/>
                <w:lang w:val="en-US"/>
              </w:rPr>
            </w:pPr>
            <w:r w:rsidRPr="00E15A92">
              <w:rPr>
                <w:rFonts w:ascii="Arial" w:hAnsi="Arial" w:cs="Arial"/>
                <w:lang w:val="en-US"/>
              </w:rPr>
              <w:t>Total</w:t>
            </w:r>
          </w:p>
        </w:tc>
        <w:tc>
          <w:tcPr>
            <w:tcW w:w="2962" w:type="dxa"/>
          </w:tcPr>
          <w:p w:rsidR="004310A1" w:rsidRPr="00E15A92" w:rsidRDefault="004310A1" w:rsidP="004310A1">
            <w:pPr>
              <w:pStyle w:val="bulletlist"/>
              <w:numPr>
                <w:ilvl w:val="0"/>
                <w:numId w:val="0"/>
              </w:numPr>
              <w:rPr>
                <w:rFonts w:ascii="Arial" w:hAnsi="Arial" w:cs="Arial"/>
                <w:lang w:val="en-US"/>
              </w:rPr>
            </w:pPr>
          </w:p>
        </w:tc>
      </w:tr>
    </w:tbl>
    <w:p w:rsidR="004310A1" w:rsidRDefault="004310A1" w:rsidP="002C6914">
      <w:pPr>
        <w:jc w:val="center"/>
        <w:rPr>
          <w:b/>
        </w:rPr>
      </w:pPr>
    </w:p>
    <w:p w:rsidR="004310A1" w:rsidRPr="002C6914" w:rsidRDefault="004310A1" w:rsidP="002C6914">
      <w:pPr>
        <w:jc w:val="center"/>
        <w:rPr>
          <w:b/>
        </w:rPr>
      </w:pPr>
    </w:p>
    <w:p w:rsidR="002E1CB8" w:rsidRDefault="002E1CB8" w:rsidP="002E1CB8">
      <w:pPr>
        <w:spacing w:line="300" w:lineRule="auto"/>
        <w:ind w:left="360"/>
        <w:jc w:val="both"/>
        <w:rPr>
          <w:rFonts w:ascii="Arial" w:hAnsi="Arial" w:cs="Arial"/>
          <w:sz w:val="20"/>
          <w:szCs w:val="20"/>
        </w:rPr>
      </w:pPr>
    </w:p>
    <w:p w:rsidR="008A6ABF" w:rsidRDefault="008A6ABF" w:rsidP="002E1CB8">
      <w:pPr>
        <w:spacing w:line="300" w:lineRule="auto"/>
        <w:ind w:left="360"/>
        <w:jc w:val="both"/>
        <w:rPr>
          <w:rFonts w:ascii="Arial" w:hAnsi="Arial" w:cs="Arial"/>
          <w:sz w:val="20"/>
          <w:szCs w:val="20"/>
        </w:rPr>
      </w:pPr>
    </w:p>
    <w:p w:rsidR="008A6ABF" w:rsidRDefault="008A6ABF" w:rsidP="002E1CB8">
      <w:pPr>
        <w:spacing w:line="300" w:lineRule="auto"/>
        <w:ind w:left="360"/>
        <w:jc w:val="both"/>
        <w:rPr>
          <w:rFonts w:ascii="Arial" w:hAnsi="Arial" w:cs="Arial"/>
          <w:sz w:val="20"/>
          <w:szCs w:val="20"/>
        </w:rPr>
      </w:pPr>
    </w:p>
    <w:p w:rsidR="008A6ABF" w:rsidRDefault="008A6ABF" w:rsidP="002E1CB8">
      <w:pPr>
        <w:spacing w:line="300" w:lineRule="auto"/>
        <w:ind w:left="360"/>
        <w:jc w:val="both"/>
        <w:rPr>
          <w:rFonts w:ascii="Arial" w:hAnsi="Arial" w:cs="Arial"/>
          <w:sz w:val="20"/>
          <w:szCs w:val="20"/>
        </w:rPr>
      </w:pPr>
    </w:p>
    <w:p w:rsidR="008A6ABF" w:rsidRDefault="008A6ABF" w:rsidP="002E1CB8">
      <w:pPr>
        <w:spacing w:line="300" w:lineRule="auto"/>
        <w:ind w:left="360"/>
        <w:jc w:val="both"/>
        <w:rPr>
          <w:rFonts w:ascii="Arial" w:hAnsi="Arial" w:cs="Arial"/>
          <w:sz w:val="20"/>
          <w:szCs w:val="20"/>
        </w:rPr>
      </w:pPr>
    </w:p>
    <w:p w:rsidR="008A6ABF" w:rsidRDefault="008A6ABF" w:rsidP="002E1CB8">
      <w:pPr>
        <w:spacing w:line="300" w:lineRule="auto"/>
        <w:ind w:left="360"/>
        <w:jc w:val="both"/>
        <w:rPr>
          <w:rFonts w:ascii="Arial" w:hAnsi="Arial" w:cs="Arial"/>
          <w:sz w:val="20"/>
          <w:szCs w:val="20"/>
        </w:rPr>
      </w:pPr>
    </w:p>
    <w:p w:rsidR="008A6ABF" w:rsidRDefault="008A6ABF" w:rsidP="002E1CB8">
      <w:pPr>
        <w:spacing w:line="300" w:lineRule="auto"/>
        <w:ind w:left="360"/>
        <w:jc w:val="both"/>
        <w:rPr>
          <w:rFonts w:ascii="Arial" w:hAnsi="Arial" w:cs="Arial"/>
          <w:sz w:val="20"/>
          <w:szCs w:val="20"/>
        </w:rPr>
      </w:pPr>
    </w:p>
    <w:p w:rsidR="008A6ABF" w:rsidRDefault="008A6ABF" w:rsidP="002E1CB8">
      <w:pPr>
        <w:spacing w:line="300" w:lineRule="auto"/>
        <w:ind w:left="360"/>
        <w:jc w:val="both"/>
        <w:rPr>
          <w:rFonts w:ascii="Arial" w:hAnsi="Arial" w:cs="Arial"/>
          <w:sz w:val="20"/>
          <w:szCs w:val="20"/>
        </w:rPr>
      </w:pPr>
    </w:p>
    <w:p w:rsidR="002C6914" w:rsidRDefault="002C6914" w:rsidP="002E1CB8">
      <w:pPr>
        <w:spacing w:line="300" w:lineRule="auto"/>
        <w:ind w:left="360"/>
        <w:jc w:val="both"/>
        <w:rPr>
          <w:rFonts w:ascii="Arial" w:hAnsi="Arial" w:cs="Arial"/>
          <w:sz w:val="20"/>
          <w:szCs w:val="20"/>
        </w:rPr>
      </w:pPr>
    </w:p>
    <w:p w:rsidR="00C83CB9" w:rsidRPr="00E15A92" w:rsidRDefault="00C83CB9">
      <w:pPr>
        <w:pStyle w:val="Caption"/>
        <w:rPr>
          <w:moveTo w:id="84" w:author="Sara CASTANHEIRA" w:date="2016-06-21T09:43:00Z"/>
        </w:rPr>
      </w:pPr>
      <w:moveToRangeStart w:id="85" w:author="Sara CASTANHEIRA" w:date="2016-06-21T09:43:00Z" w:name="move454265518"/>
      <w:moveTo w:id="86" w:author="Sara CASTANHEIRA" w:date="2016-06-21T09:43:00Z">
        <w:r w:rsidRPr="00E15A92">
          <w:t xml:space="preserve">Table </w:t>
        </w:r>
        <w:r w:rsidRPr="00E15A92">
          <w:fldChar w:fldCharType="begin"/>
        </w:r>
        <w:r w:rsidRPr="00E15A92">
          <w:instrText xml:space="preserve"> SEQ Table \* ARABIC </w:instrText>
        </w:r>
        <w:r w:rsidRPr="00E15A92">
          <w:fldChar w:fldCharType="separate"/>
        </w:r>
      </w:moveTo>
      <w:r w:rsidR="002C6914">
        <w:rPr>
          <w:noProof/>
        </w:rPr>
        <w:t>8</w:t>
      </w:r>
      <w:moveTo w:id="87" w:author="Sara CASTANHEIRA" w:date="2016-06-21T09:43:00Z">
        <w:r w:rsidRPr="00E15A92">
          <w:fldChar w:fldCharType="end"/>
        </w:r>
        <w:r w:rsidRPr="00E15A92">
          <w:t xml:space="preserve"> – Information regarding the scenario</w:t>
        </w:r>
        <w:r>
          <w:t xml:space="preserve"> 3</w:t>
        </w:r>
        <w:r w:rsidRPr="00E15A92">
          <w:t xml:space="preserve"> effort</w:t>
        </w:r>
      </w:moveTo>
    </w:p>
    <w:moveToRangeEnd w:id="85"/>
    <w:p w:rsidR="002E1CB8" w:rsidRPr="00E15A92" w:rsidDel="00C83CB9" w:rsidRDefault="002E1CB8" w:rsidP="002E1CB8">
      <w:pPr>
        <w:pStyle w:val="EMSAContent"/>
        <w:rPr>
          <w:del w:id="88" w:author="Sara CASTANHEIRA" w:date="2016-06-21T09:43:00Z"/>
        </w:rPr>
      </w:pPr>
    </w:p>
    <w:tbl>
      <w:tblPr>
        <w:tblStyle w:val="TableGrid"/>
        <w:tblW w:w="0" w:type="auto"/>
        <w:tblLook w:val="04A0" w:firstRow="1" w:lastRow="0" w:firstColumn="1" w:lastColumn="0" w:noHBand="0" w:noVBand="1"/>
      </w:tblPr>
      <w:tblGrid>
        <w:gridCol w:w="14174"/>
      </w:tblGrid>
      <w:tr w:rsidR="002E1CB8" w:rsidRPr="00E15A92" w:rsidTr="00FE48D5">
        <w:tc>
          <w:tcPr>
            <w:tcW w:w="14174" w:type="dxa"/>
            <w:shd w:val="clear" w:color="auto" w:fill="BFBFBF" w:themeFill="background1" w:themeFillShade="BF"/>
          </w:tcPr>
          <w:p w:rsidR="002E1CB8" w:rsidRPr="00E15A92" w:rsidRDefault="002E1CB8" w:rsidP="002E1CB8">
            <w:pPr>
              <w:jc w:val="center"/>
              <w:rPr>
                <w:rFonts w:ascii="Arial" w:hAnsi="Arial" w:cs="Arial"/>
                <w:b/>
                <w:sz w:val="20"/>
                <w:szCs w:val="20"/>
              </w:rPr>
            </w:pPr>
            <w:r>
              <w:rPr>
                <w:rFonts w:ascii="Arial" w:hAnsi="Arial" w:cs="Arial"/>
                <w:b/>
                <w:sz w:val="20"/>
                <w:szCs w:val="20"/>
              </w:rPr>
              <w:t>For scenario 3</w:t>
            </w:r>
          </w:p>
        </w:tc>
      </w:tr>
    </w:tbl>
    <w:p w:rsidR="002E1CB8" w:rsidRPr="00E15A92" w:rsidRDefault="002E1CB8" w:rsidP="002E1CB8">
      <w:pPr>
        <w:spacing w:line="300" w:lineRule="auto"/>
        <w:ind w:left="360"/>
        <w:jc w:val="both"/>
        <w:rPr>
          <w:rFonts w:ascii="Arial" w:hAnsi="Arial" w:cs="Arial"/>
          <w:sz w:val="20"/>
          <w:szCs w:val="20"/>
        </w:rPr>
      </w:pPr>
    </w:p>
    <w:p w:rsidR="004D761C" w:rsidDel="00B4728C" w:rsidRDefault="004D761C" w:rsidP="004D761C">
      <w:pPr>
        <w:pStyle w:val="letteredlist"/>
        <w:numPr>
          <w:ilvl w:val="0"/>
          <w:numId w:val="0"/>
        </w:numPr>
        <w:rPr>
          <w:del w:id="89" w:author="Sara CASTANHEIRA" w:date="2016-06-21T09:52:00Z"/>
          <w:rFonts w:ascii="Arial" w:hAnsi="Arial" w:cs="Arial"/>
        </w:rPr>
      </w:pPr>
    </w:p>
    <w:p w:rsidR="002E1CB8" w:rsidRDefault="002E1CB8" w:rsidP="004D761C">
      <w:pPr>
        <w:pStyle w:val="letteredlist"/>
        <w:numPr>
          <w:ilvl w:val="0"/>
          <w:numId w:val="0"/>
        </w:numPr>
        <w:rPr>
          <w:ins w:id="90" w:author="Sara CASTANHEIRA" w:date="2016-06-21T09:52:00Z"/>
          <w:rFonts w:ascii="Arial" w:hAnsi="Arial" w:cs="Arial"/>
        </w:rPr>
      </w:pPr>
    </w:p>
    <w:p w:rsidR="00B4728C" w:rsidRDefault="00B4728C" w:rsidP="004D761C">
      <w:pPr>
        <w:pStyle w:val="letteredlist"/>
        <w:numPr>
          <w:ilvl w:val="0"/>
          <w:numId w:val="0"/>
        </w:numPr>
        <w:rPr>
          <w:ins w:id="91" w:author="Sara CASTANHEIRA" w:date="2016-06-21T09:52:00Z"/>
          <w:rFonts w:ascii="Arial" w:hAnsi="Arial" w:cs="Arial"/>
        </w:rPr>
      </w:pPr>
    </w:p>
    <w:p w:rsidR="00B4728C" w:rsidRDefault="00B4728C" w:rsidP="004D761C">
      <w:pPr>
        <w:pStyle w:val="letteredlist"/>
        <w:numPr>
          <w:ilvl w:val="0"/>
          <w:numId w:val="0"/>
        </w:numPr>
        <w:rPr>
          <w:ins w:id="92" w:author="Sara CASTANHEIRA" w:date="2016-06-21T09:52:00Z"/>
          <w:rFonts w:ascii="Arial" w:hAnsi="Arial" w:cs="Arial"/>
        </w:rPr>
      </w:pPr>
    </w:p>
    <w:p w:rsidR="00B4728C" w:rsidRDefault="00B4728C" w:rsidP="004D761C">
      <w:pPr>
        <w:pStyle w:val="letteredlist"/>
        <w:numPr>
          <w:ilvl w:val="0"/>
          <w:numId w:val="0"/>
        </w:numPr>
        <w:rPr>
          <w:ins w:id="93" w:author="Sara CASTANHEIRA" w:date="2016-06-21T09:52:00Z"/>
          <w:rFonts w:ascii="Arial" w:hAnsi="Arial" w:cs="Arial"/>
        </w:rPr>
      </w:pPr>
    </w:p>
    <w:p w:rsidR="00B4728C" w:rsidRDefault="00B4728C" w:rsidP="004D761C">
      <w:pPr>
        <w:pStyle w:val="letteredlist"/>
        <w:numPr>
          <w:ilvl w:val="0"/>
          <w:numId w:val="0"/>
        </w:numPr>
        <w:rPr>
          <w:ins w:id="94" w:author="Sara CASTANHEIRA" w:date="2016-06-21T09:52:00Z"/>
          <w:rFonts w:ascii="Arial" w:hAnsi="Arial" w:cs="Arial"/>
        </w:rPr>
      </w:pPr>
    </w:p>
    <w:p w:rsidR="00B4728C" w:rsidRDefault="00B4728C" w:rsidP="004D761C">
      <w:pPr>
        <w:pStyle w:val="letteredlist"/>
        <w:numPr>
          <w:ilvl w:val="0"/>
          <w:numId w:val="0"/>
        </w:numPr>
        <w:rPr>
          <w:ins w:id="95" w:author="Sara CASTANHEIRA" w:date="2016-06-21T09:52:00Z"/>
          <w:rFonts w:ascii="Arial" w:hAnsi="Arial" w:cs="Arial"/>
        </w:rPr>
      </w:pPr>
    </w:p>
    <w:p w:rsidR="00B4728C" w:rsidRDefault="00B4728C" w:rsidP="004D761C">
      <w:pPr>
        <w:pStyle w:val="letteredlist"/>
        <w:numPr>
          <w:ilvl w:val="0"/>
          <w:numId w:val="0"/>
        </w:numPr>
        <w:rPr>
          <w:ins w:id="96" w:author="Sara CASTANHEIRA" w:date="2016-06-21T09:52:00Z"/>
          <w:rFonts w:ascii="Arial" w:hAnsi="Arial" w:cs="Arial"/>
        </w:rPr>
      </w:pPr>
    </w:p>
    <w:p w:rsidR="00B4728C" w:rsidRDefault="00B4728C" w:rsidP="004D761C">
      <w:pPr>
        <w:pStyle w:val="letteredlist"/>
        <w:numPr>
          <w:ilvl w:val="0"/>
          <w:numId w:val="0"/>
        </w:numPr>
        <w:rPr>
          <w:ins w:id="97" w:author="Sara CASTANHEIRA" w:date="2016-06-21T09:52:00Z"/>
          <w:rFonts w:ascii="Arial" w:hAnsi="Arial" w:cs="Arial"/>
        </w:rPr>
      </w:pPr>
    </w:p>
    <w:tbl>
      <w:tblPr>
        <w:tblStyle w:val="TableGrid"/>
        <w:tblpPr w:leftFromText="180" w:rightFromText="180" w:vertAnchor="text" w:horzAnchor="margin" w:tblpXSpec="center" w:tblpY="-1034"/>
        <w:tblOverlap w:val="never"/>
        <w:tblW w:w="0" w:type="auto"/>
        <w:tblLook w:val="04A0" w:firstRow="1" w:lastRow="0" w:firstColumn="1" w:lastColumn="0" w:noHBand="0" w:noVBand="1"/>
      </w:tblPr>
      <w:tblGrid>
        <w:gridCol w:w="2962"/>
        <w:gridCol w:w="2962"/>
      </w:tblGrid>
      <w:tr w:rsidR="00B4728C" w:rsidRPr="00E15A92" w:rsidTr="0023376E">
        <w:trPr>
          <w:ins w:id="98" w:author="Sara CASTANHEIRA" w:date="2016-06-21T09:52:00Z"/>
        </w:trPr>
        <w:tc>
          <w:tcPr>
            <w:tcW w:w="2962" w:type="dxa"/>
          </w:tcPr>
          <w:p w:rsidR="00B4728C" w:rsidRPr="00E15A92" w:rsidRDefault="00B4728C" w:rsidP="0023376E">
            <w:pPr>
              <w:pStyle w:val="bulletlist"/>
              <w:numPr>
                <w:ilvl w:val="0"/>
                <w:numId w:val="0"/>
              </w:numPr>
              <w:rPr>
                <w:ins w:id="99" w:author="Sara CASTANHEIRA" w:date="2016-06-21T09:52:00Z"/>
                <w:rFonts w:ascii="Arial" w:hAnsi="Arial" w:cs="Arial"/>
              </w:rPr>
            </w:pPr>
            <w:ins w:id="100" w:author="Sara CASTANHEIRA" w:date="2016-06-21T09:52:00Z">
              <w:r w:rsidRPr="00E15A92">
                <w:rPr>
                  <w:rFonts w:ascii="Arial" w:hAnsi="Arial" w:cs="Arial"/>
                </w:rPr>
                <w:t>Profile</w:t>
              </w:r>
            </w:ins>
          </w:p>
        </w:tc>
        <w:tc>
          <w:tcPr>
            <w:tcW w:w="2962" w:type="dxa"/>
          </w:tcPr>
          <w:p w:rsidR="00B4728C" w:rsidRPr="00E15A92" w:rsidRDefault="00B4728C" w:rsidP="0023376E">
            <w:pPr>
              <w:pStyle w:val="bulletlist"/>
              <w:numPr>
                <w:ilvl w:val="0"/>
                <w:numId w:val="0"/>
              </w:numPr>
              <w:rPr>
                <w:ins w:id="101" w:author="Sara CASTANHEIRA" w:date="2016-06-21T09:52:00Z"/>
                <w:rFonts w:ascii="Arial" w:hAnsi="Arial" w:cs="Arial"/>
              </w:rPr>
            </w:pPr>
            <w:ins w:id="102" w:author="Sara CASTANHEIRA" w:date="2016-06-21T09:52:00Z">
              <w:r w:rsidRPr="00E15A92">
                <w:rPr>
                  <w:rFonts w:ascii="Arial" w:hAnsi="Arial" w:cs="Arial"/>
                </w:rPr>
                <w:t>Effort (PERSON-DAYS)</w:t>
              </w:r>
            </w:ins>
          </w:p>
        </w:tc>
      </w:tr>
      <w:tr w:rsidR="00B4728C" w:rsidRPr="00E15A92" w:rsidTr="0023376E">
        <w:trPr>
          <w:ins w:id="103" w:author="Sara CASTANHEIRA" w:date="2016-06-21T09:52:00Z"/>
        </w:trPr>
        <w:tc>
          <w:tcPr>
            <w:tcW w:w="2962" w:type="dxa"/>
          </w:tcPr>
          <w:p w:rsidR="00B4728C" w:rsidRPr="00E15A92" w:rsidRDefault="00B4728C" w:rsidP="0023376E">
            <w:pPr>
              <w:pStyle w:val="bulletlist"/>
              <w:numPr>
                <w:ilvl w:val="0"/>
                <w:numId w:val="0"/>
              </w:numPr>
              <w:rPr>
                <w:ins w:id="104" w:author="Sara CASTANHEIRA" w:date="2016-06-21T09:52:00Z"/>
                <w:rFonts w:ascii="Arial" w:hAnsi="Arial" w:cs="Arial"/>
              </w:rPr>
            </w:pPr>
            <w:ins w:id="105" w:author="Sara CASTANHEIRA" w:date="2016-06-21T09:52:00Z">
              <w:r w:rsidRPr="00E15A92">
                <w:rPr>
                  <w:rFonts w:ascii="Arial" w:hAnsi="Arial" w:cs="Arial"/>
                </w:rPr>
                <w:t>Project Manager</w:t>
              </w:r>
            </w:ins>
          </w:p>
        </w:tc>
        <w:tc>
          <w:tcPr>
            <w:tcW w:w="2962" w:type="dxa"/>
          </w:tcPr>
          <w:p w:rsidR="00B4728C" w:rsidRPr="00E15A92" w:rsidRDefault="00B4728C" w:rsidP="0023376E">
            <w:pPr>
              <w:pStyle w:val="bulletlist"/>
              <w:numPr>
                <w:ilvl w:val="0"/>
                <w:numId w:val="0"/>
              </w:numPr>
              <w:rPr>
                <w:ins w:id="106" w:author="Sara CASTANHEIRA" w:date="2016-06-21T09:52:00Z"/>
                <w:rFonts w:ascii="Arial" w:hAnsi="Arial" w:cs="Arial"/>
              </w:rPr>
            </w:pPr>
          </w:p>
        </w:tc>
      </w:tr>
      <w:tr w:rsidR="00B4728C" w:rsidRPr="00E15A92" w:rsidTr="0023376E">
        <w:trPr>
          <w:ins w:id="107" w:author="Sara CASTANHEIRA" w:date="2016-06-21T09:52:00Z"/>
        </w:trPr>
        <w:tc>
          <w:tcPr>
            <w:tcW w:w="2962" w:type="dxa"/>
          </w:tcPr>
          <w:p w:rsidR="00B4728C" w:rsidRPr="00E15A92" w:rsidRDefault="00B4728C" w:rsidP="0023376E">
            <w:pPr>
              <w:pStyle w:val="bulletlist"/>
              <w:numPr>
                <w:ilvl w:val="0"/>
                <w:numId w:val="0"/>
              </w:numPr>
              <w:rPr>
                <w:ins w:id="108" w:author="Sara CASTANHEIRA" w:date="2016-06-21T09:52:00Z"/>
                <w:rFonts w:ascii="Arial" w:hAnsi="Arial" w:cs="Arial"/>
                <w:lang w:val="en-US"/>
              </w:rPr>
            </w:pPr>
            <w:ins w:id="109" w:author="Sara CASTANHEIRA" w:date="2016-06-21T09:52:00Z">
              <w:r w:rsidRPr="00E15A92">
                <w:rPr>
                  <w:rFonts w:ascii="Arial" w:hAnsi="Arial" w:cs="Arial"/>
                  <w:lang w:val="en-US"/>
                </w:rPr>
                <w:t>Test Designer</w:t>
              </w:r>
            </w:ins>
          </w:p>
        </w:tc>
        <w:tc>
          <w:tcPr>
            <w:tcW w:w="2962" w:type="dxa"/>
          </w:tcPr>
          <w:p w:rsidR="00B4728C" w:rsidRPr="00E15A92" w:rsidRDefault="00B4728C" w:rsidP="0023376E">
            <w:pPr>
              <w:pStyle w:val="bulletlist"/>
              <w:numPr>
                <w:ilvl w:val="0"/>
                <w:numId w:val="0"/>
              </w:numPr>
              <w:rPr>
                <w:ins w:id="110" w:author="Sara CASTANHEIRA" w:date="2016-06-21T09:52:00Z"/>
                <w:rFonts w:ascii="Arial" w:hAnsi="Arial" w:cs="Arial"/>
                <w:lang w:val="en-US"/>
              </w:rPr>
            </w:pPr>
          </w:p>
        </w:tc>
      </w:tr>
      <w:tr w:rsidR="00B4728C" w:rsidRPr="00E15A92" w:rsidTr="0023376E">
        <w:trPr>
          <w:ins w:id="111" w:author="Sara CASTANHEIRA" w:date="2016-06-21T09:52:00Z"/>
        </w:trPr>
        <w:tc>
          <w:tcPr>
            <w:tcW w:w="2962" w:type="dxa"/>
          </w:tcPr>
          <w:p w:rsidR="00B4728C" w:rsidRPr="00E15A92" w:rsidRDefault="00B4728C" w:rsidP="0023376E">
            <w:pPr>
              <w:pStyle w:val="bulletlist"/>
              <w:numPr>
                <w:ilvl w:val="0"/>
                <w:numId w:val="0"/>
              </w:numPr>
              <w:rPr>
                <w:ins w:id="112" w:author="Sara CASTANHEIRA" w:date="2016-06-21T09:52:00Z"/>
                <w:rFonts w:ascii="Arial" w:hAnsi="Arial" w:cs="Arial"/>
                <w:lang w:val="en-US"/>
              </w:rPr>
            </w:pPr>
            <w:ins w:id="113" w:author="Sara CASTANHEIRA" w:date="2016-06-21T09:52:00Z">
              <w:r w:rsidRPr="00E15A92">
                <w:rPr>
                  <w:rFonts w:ascii="Arial" w:hAnsi="Arial" w:cs="Arial"/>
                  <w:lang w:val="en-US"/>
                </w:rPr>
                <w:t>Tester</w:t>
              </w:r>
            </w:ins>
          </w:p>
        </w:tc>
        <w:tc>
          <w:tcPr>
            <w:tcW w:w="2962" w:type="dxa"/>
          </w:tcPr>
          <w:p w:rsidR="00B4728C" w:rsidRPr="00E15A92" w:rsidRDefault="00B4728C" w:rsidP="0023376E">
            <w:pPr>
              <w:pStyle w:val="bulletlist"/>
              <w:numPr>
                <w:ilvl w:val="0"/>
                <w:numId w:val="0"/>
              </w:numPr>
              <w:rPr>
                <w:ins w:id="114" w:author="Sara CASTANHEIRA" w:date="2016-06-21T09:52:00Z"/>
                <w:rFonts w:ascii="Arial" w:hAnsi="Arial" w:cs="Arial"/>
                <w:lang w:val="en-US"/>
              </w:rPr>
            </w:pPr>
          </w:p>
        </w:tc>
      </w:tr>
      <w:tr w:rsidR="00B4728C" w:rsidRPr="00E15A92" w:rsidTr="0023376E">
        <w:trPr>
          <w:ins w:id="115" w:author="Sara CASTANHEIRA" w:date="2016-06-21T09:52:00Z"/>
        </w:trPr>
        <w:tc>
          <w:tcPr>
            <w:tcW w:w="2962" w:type="dxa"/>
          </w:tcPr>
          <w:p w:rsidR="00B4728C" w:rsidRPr="00E15A92" w:rsidRDefault="00B4728C" w:rsidP="0023376E">
            <w:pPr>
              <w:pStyle w:val="bulletlist"/>
              <w:numPr>
                <w:ilvl w:val="0"/>
                <w:numId w:val="0"/>
              </w:numPr>
              <w:rPr>
                <w:ins w:id="116" w:author="Sara CASTANHEIRA" w:date="2016-06-21T09:52:00Z"/>
                <w:rFonts w:ascii="Arial" w:hAnsi="Arial" w:cs="Arial"/>
                <w:lang w:val="en-US"/>
              </w:rPr>
            </w:pPr>
            <w:ins w:id="117" w:author="Sara CASTANHEIRA" w:date="2016-06-21T09:52:00Z">
              <w:r w:rsidRPr="00E15A92">
                <w:rPr>
                  <w:rFonts w:ascii="Arial" w:hAnsi="Arial" w:cs="Arial"/>
                  <w:lang w:val="en-US"/>
                </w:rPr>
                <w:t>Developer</w:t>
              </w:r>
            </w:ins>
          </w:p>
        </w:tc>
        <w:tc>
          <w:tcPr>
            <w:tcW w:w="2962" w:type="dxa"/>
          </w:tcPr>
          <w:p w:rsidR="00B4728C" w:rsidRPr="00E15A92" w:rsidRDefault="00B4728C" w:rsidP="0023376E">
            <w:pPr>
              <w:pStyle w:val="bulletlist"/>
              <w:numPr>
                <w:ilvl w:val="0"/>
                <w:numId w:val="0"/>
              </w:numPr>
              <w:rPr>
                <w:ins w:id="118" w:author="Sara CASTANHEIRA" w:date="2016-06-21T09:52:00Z"/>
                <w:rFonts w:ascii="Arial" w:hAnsi="Arial" w:cs="Arial"/>
                <w:lang w:val="en-US"/>
              </w:rPr>
            </w:pPr>
          </w:p>
        </w:tc>
      </w:tr>
      <w:tr w:rsidR="00B4728C" w:rsidRPr="00E15A92" w:rsidTr="0023376E">
        <w:trPr>
          <w:ins w:id="119" w:author="Sara CASTANHEIRA" w:date="2016-06-21T09:52:00Z"/>
        </w:trPr>
        <w:tc>
          <w:tcPr>
            <w:tcW w:w="2962" w:type="dxa"/>
          </w:tcPr>
          <w:p w:rsidR="00B4728C" w:rsidRPr="00E15A92" w:rsidRDefault="00B4728C" w:rsidP="0023376E">
            <w:pPr>
              <w:pStyle w:val="bulletlist"/>
              <w:numPr>
                <w:ilvl w:val="0"/>
                <w:numId w:val="0"/>
              </w:numPr>
              <w:rPr>
                <w:ins w:id="120" w:author="Sara CASTANHEIRA" w:date="2016-06-21T09:52:00Z"/>
                <w:rFonts w:ascii="Arial" w:hAnsi="Arial" w:cs="Arial"/>
                <w:lang w:val="en-US"/>
              </w:rPr>
            </w:pPr>
            <w:ins w:id="121" w:author="Sara CASTANHEIRA" w:date="2016-06-21T09:52:00Z">
              <w:r w:rsidRPr="00E15A92">
                <w:rPr>
                  <w:rFonts w:ascii="Arial" w:hAnsi="Arial" w:cs="Arial"/>
                  <w:lang w:val="en-US"/>
                </w:rPr>
                <w:t>Quality Assurance Engineer</w:t>
              </w:r>
            </w:ins>
          </w:p>
        </w:tc>
        <w:tc>
          <w:tcPr>
            <w:tcW w:w="2962" w:type="dxa"/>
          </w:tcPr>
          <w:p w:rsidR="00B4728C" w:rsidRPr="00E15A92" w:rsidRDefault="00B4728C" w:rsidP="0023376E">
            <w:pPr>
              <w:pStyle w:val="bulletlist"/>
              <w:numPr>
                <w:ilvl w:val="0"/>
                <w:numId w:val="0"/>
              </w:numPr>
              <w:rPr>
                <w:ins w:id="122" w:author="Sara CASTANHEIRA" w:date="2016-06-21T09:52:00Z"/>
                <w:rFonts w:ascii="Arial" w:hAnsi="Arial" w:cs="Arial"/>
                <w:lang w:val="en-US"/>
              </w:rPr>
            </w:pPr>
          </w:p>
        </w:tc>
      </w:tr>
      <w:tr w:rsidR="00B4728C" w:rsidRPr="00E15A92" w:rsidTr="0023376E">
        <w:trPr>
          <w:ins w:id="123" w:author="Sara CASTANHEIRA" w:date="2016-06-21T09:52:00Z"/>
        </w:trPr>
        <w:tc>
          <w:tcPr>
            <w:tcW w:w="2962" w:type="dxa"/>
          </w:tcPr>
          <w:p w:rsidR="00B4728C" w:rsidRPr="00E15A92" w:rsidRDefault="00B4728C" w:rsidP="0023376E">
            <w:pPr>
              <w:pStyle w:val="bulletlist"/>
              <w:numPr>
                <w:ilvl w:val="0"/>
                <w:numId w:val="0"/>
              </w:numPr>
              <w:rPr>
                <w:ins w:id="124" w:author="Sara CASTANHEIRA" w:date="2016-06-21T09:52:00Z"/>
                <w:rFonts w:ascii="Arial" w:hAnsi="Arial" w:cs="Arial"/>
                <w:b/>
                <w:lang w:val="en-US"/>
              </w:rPr>
            </w:pPr>
            <w:ins w:id="125" w:author="Sara CASTANHEIRA" w:date="2016-06-21T09:52:00Z">
              <w:r w:rsidRPr="00E15A92">
                <w:rPr>
                  <w:rFonts w:ascii="Arial" w:hAnsi="Arial" w:cs="Arial"/>
                  <w:lang w:val="en-US"/>
                </w:rPr>
                <w:t>Network/Security Expert</w:t>
              </w:r>
            </w:ins>
          </w:p>
        </w:tc>
        <w:tc>
          <w:tcPr>
            <w:tcW w:w="2962" w:type="dxa"/>
          </w:tcPr>
          <w:p w:rsidR="00B4728C" w:rsidRPr="00E15A92" w:rsidRDefault="00B4728C" w:rsidP="0023376E">
            <w:pPr>
              <w:pStyle w:val="bulletlist"/>
              <w:numPr>
                <w:ilvl w:val="0"/>
                <w:numId w:val="0"/>
              </w:numPr>
              <w:rPr>
                <w:ins w:id="126" w:author="Sara CASTANHEIRA" w:date="2016-06-21T09:52:00Z"/>
                <w:rFonts w:ascii="Arial" w:hAnsi="Arial" w:cs="Arial"/>
                <w:lang w:val="en-US"/>
              </w:rPr>
            </w:pPr>
          </w:p>
        </w:tc>
      </w:tr>
      <w:tr w:rsidR="00B4728C" w:rsidRPr="00E15A92" w:rsidTr="0023376E">
        <w:trPr>
          <w:ins w:id="127" w:author="Sara CASTANHEIRA" w:date="2016-06-21T09:52:00Z"/>
        </w:trPr>
        <w:tc>
          <w:tcPr>
            <w:tcW w:w="2962" w:type="dxa"/>
          </w:tcPr>
          <w:p w:rsidR="00B4728C" w:rsidRPr="00E15A92" w:rsidRDefault="00B4728C" w:rsidP="0023376E">
            <w:pPr>
              <w:pStyle w:val="bulletlist"/>
              <w:numPr>
                <w:ilvl w:val="0"/>
                <w:numId w:val="0"/>
              </w:numPr>
              <w:rPr>
                <w:ins w:id="128" w:author="Sara CASTANHEIRA" w:date="2016-06-21T09:52:00Z"/>
                <w:rFonts w:ascii="Arial" w:hAnsi="Arial" w:cs="Arial"/>
                <w:lang w:val="en-US"/>
              </w:rPr>
            </w:pPr>
            <w:ins w:id="129" w:author="Sara CASTANHEIRA" w:date="2016-06-21T09:52:00Z">
              <w:r w:rsidRPr="00E15A92">
                <w:rPr>
                  <w:rFonts w:ascii="Arial" w:hAnsi="Arial" w:cs="Arial"/>
                  <w:lang w:val="en-US"/>
                </w:rPr>
                <w:t>Total</w:t>
              </w:r>
            </w:ins>
          </w:p>
        </w:tc>
        <w:tc>
          <w:tcPr>
            <w:tcW w:w="2962" w:type="dxa"/>
          </w:tcPr>
          <w:p w:rsidR="00B4728C" w:rsidRPr="00E15A92" w:rsidRDefault="00B4728C" w:rsidP="0023376E">
            <w:pPr>
              <w:pStyle w:val="bulletlist"/>
              <w:numPr>
                <w:ilvl w:val="0"/>
                <w:numId w:val="0"/>
              </w:numPr>
              <w:rPr>
                <w:ins w:id="130" w:author="Sara CASTANHEIRA" w:date="2016-06-21T09:52:00Z"/>
                <w:rFonts w:ascii="Arial" w:hAnsi="Arial" w:cs="Arial"/>
                <w:lang w:val="en-US"/>
              </w:rPr>
            </w:pPr>
          </w:p>
        </w:tc>
      </w:tr>
    </w:tbl>
    <w:p w:rsidR="00B4728C" w:rsidRDefault="00B4728C" w:rsidP="004D761C">
      <w:pPr>
        <w:pStyle w:val="letteredlist"/>
        <w:numPr>
          <w:ilvl w:val="0"/>
          <w:numId w:val="0"/>
        </w:numPr>
        <w:rPr>
          <w:rFonts w:ascii="Arial" w:hAnsi="Arial" w:cs="Arial"/>
        </w:rPr>
      </w:pPr>
    </w:p>
    <w:tbl>
      <w:tblPr>
        <w:tblStyle w:val="TableGrid"/>
        <w:tblpPr w:leftFromText="180" w:rightFromText="180" w:vertAnchor="text" w:horzAnchor="margin" w:tblpXSpec="center" w:tblpY="-1034"/>
        <w:tblOverlap w:val="never"/>
        <w:tblW w:w="0" w:type="auto"/>
        <w:tblLook w:val="04A0" w:firstRow="1" w:lastRow="0" w:firstColumn="1" w:lastColumn="0" w:noHBand="0" w:noVBand="1"/>
      </w:tblPr>
      <w:tblGrid>
        <w:gridCol w:w="2962"/>
        <w:gridCol w:w="2962"/>
      </w:tblGrid>
      <w:tr w:rsidR="00C83CB9" w:rsidRPr="00E15A92" w:rsidDel="00B4728C" w:rsidTr="00C83CB9">
        <w:trPr>
          <w:del w:id="131" w:author="Sara CASTANHEIRA" w:date="2016-06-21T09:52:00Z"/>
        </w:trPr>
        <w:tc>
          <w:tcPr>
            <w:tcW w:w="2962" w:type="dxa"/>
          </w:tcPr>
          <w:p w:rsidR="00C83CB9" w:rsidRPr="00E15A92" w:rsidDel="00B4728C" w:rsidRDefault="00C83CB9" w:rsidP="00C83CB9">
            <w:pPr>
              <w:pStyle w:val="bulletlist"/>
              <w:numPr>
                <w:ilvl w:val="0"/>
                <w:numId w:val="0"/>
              </w:numPr>
              <w:rPr>
                <w:ins w:id="132" w:author="Sara CASTANHEIRA" w:date="2016-06-21T09:51:00Z"/>
                <w:del w:id="133" w:author="Sara CASTANHEIRA" w:date="2016-06-21T09:52:00Z"/>
                <w:rFonts w:ascii="Arial" w:hAnsi="Arial" w:cs="Arial"/>
              </w:rPr>
            </w:pPr>
            <w:ins w:id="134" w:author="Sara CASTANHEIRA" w:date="2016-06-21T09:51:00Z">
              <w:del w:id="135" w:author="Sara CASTANHEIRA" w:date="2016-06-21T09:52:00Z">
                <w:r w:rsidRPr="00E15A92" w:rsidDel="00B4728C">
                  <w:rPr>
                    <w:rFonts w:ascii="Arial" w:hAnsi="Arial" w:cs="Arial"/>
                  </w:rPr>
                  <w:delText>Profile</w:delText>
                </w:r>
              </w:del>
            </w:ins>
          </w:p>
        </w:tc>
        <w:tc>
          <w:tcPr>
            <w:tcW w:w="2962" w:type="dxa"/>
          </w:tcPr>
          <w:p w:rsidR="00C83CB9" w:rsidRPr="00E15A92" w:rsidDel="00B4728C" w:rsidRDefault="00C83CB9" w:rsidP="00C83CB9">
            <w:pPr>
              <w:pStyle w:val="bulletlist"/>
              <w:numPr>
                <w:ilvl w:val="0"/>
                <w:numId w:val="0"/>
              </w:numPr>
              <w:rPr>
                <w:ins w:id="136" w:author="Sara CASTANHEIRA" w:date="2016-06-21T09:51:00Z"/>
                <w:del w:id="137" w:author="Sara CASTANHEIRA" w:date="2016-06-21T09:52:00Z"/>
                <w:rFonts w:ascii="Arial" w:hAnsi="Arial" w:cs="Arial"/>
              </w:rPr>
            </w:pPr>
            <w:ins w:id="138" w:author="Sara CASTANHEIRA" w:date="2016-06-21T09:51:00Z">
              <w:del w:id="139" w:author="Sara CASTANHEIRA" w:date="2016-06-21T09:52:00Z">
                <w:r w:rsidRPr="00E15A92" w:rsidDel="00B4728C">
                  <w:rPr>
                    <w:rFonts w:ascii="Arial" w:hAnsi="Arial" w:cs="Arial"/>
                  </w:rPr>
                  <w:delText>Effort (PERSON-DAYS)</w:delText>
                </w:r>
              </w:del>
            </w:ins>
          </w:p>
        </w:tc>
      </w:tr>
      <w:tr w:rsidR="00C83CB9" w:rsidRPr="00E15A92" w:rsidDel="00B4728C" w:rsidTr="00C83CB9">
        <w:trPr>
          <w:del w:id="140" w:author="Sara CASTANHEIRA" w:date="2016-06-21T09:52:00Z"/>
        </w:trPr>
        <w:tc>
          <w:tcPr>
            <w:tcW w:w="2962" w:type="dxa"/>
          </w:tcPr>
          <w:p w:rsidR="00C83CB9" w:rsidRPr="00E15A92" w:rsidDel="00B4728C" w:rsidRDefault="00C83CB9" w:rsidP="00C83CB9">
            <w:pPr>
              <w:pStyle w:val="bulletlist"/>
              <w:numPr>
                <w:ilvl w:val="0"/>
                <w:numId w:val="0"/>
              </w:numPr>
              <w:rPr>
                <w:ins w:id="141" w:author="Sara CASTANHEIRA" w:date="2016-06-21T09:51:00Z"/>
                <w:del w:id="142" w:author="Sara CASTANHEIRA" w:date="2016-06-21T09:52:00Z"/>
                <w:rFonts w:ascii="Arial" w:hAnsi="Arial" w:cs="Arial"/>
              </w:rPr>
            </w:pPr>
            <w:ins w:id="143" w:author="Sara CASTANHEIRA" w:date="2016-06-21T09:51:00Z">
              <w:del w:id="144" w:author="Sara CASTANHEIRA" w:date="2016-06-21T09:52:00Z">
                <w:r w:rsidRPr="00E15A92" w:rsidDel="00B4728C">
                  <w:rPr>
                    <w:rFonts w:ascii="Arial" w:hAnsi="Arial" w:cs="Arial"/>
                  </w:rPr>
                  <w:delText>Project Manager</w:delText>
                </w:r>
              </w:del>
            </w:ins>
          </w:p>
        </w:tc>
        <w:tc>
          <w:tcPr>
            <w:tcW w:w="2962" w:type="dxa"/>
          </w:tcPr>
          <w:p w:rsidR="00C83CB9" w:rsidRPr="00E15A92" w:rsidDel="00B4728C" w:rsidRDefault="00C83CB9" w:rsidP="00C83CB9">
            <w:pPr>
              <w:pStyle w:val="bulletlist"/>
              <w:numPr>
                <w:ilvl w:val="0"/>
                <w:numId w:val="0"/>
              </w:numPr>
              <w:rPr>
                <w:ins w:id="145" w:author="Sara CASTANHEIRA" w:date="2016-06-21T09:51:00Z"/>
                <w:del w:id="146" w:author="Sara CASTANHEIRA" w:date="2016-06-21T09:52:00Z"/>
                <w:rFonts w:ascii="Arial" w:hAnsi="Arial" w:cs="Arial"/>
              </w:rPr>
            </w:pPr>
          </w:p>
        </w:tc>
      </w:tr>
      <w:tr w:rsidR="00C83CB9" w:rsidRPr="00E15A92" w:rsidDel="00B4728C" w:rsidTr="00C83CB9">
        <w:trPr>
          <w:del w:id="147" w:author="Sara CASTANHEIRA" w:date="2016-06-21T09:52:00Z"/>
        </w:trPr>
        <w:tc>
          <w:tcPr>
            <w:tcW w:w="2962" w:type="dxa"/>
          </w:tcPr>
          <w:p w:rsidR="00C83CB9" w:rsidRPr="00E15A92" w:rsidDel="00B4728C" w:rsidRDefault="00C83CB9" w:rsidP="00C83CB9">
            <w:pPr>
              <w:pStyle w:val="bulletlist"/>
              <w:numPr>
                <w:ilvl w:val="0"/>
                <w:numId w:val="0"/>
              </w:numPr>
              <w:rPr>
                <w:ins w:id="148" w:author="Sara CASTANHEIRA" w:date="2016-06-21T09:51:00Z"/>
                <w:del w:id="149" w:author="Sara CASTANHEIRA" w:date="2016-06-21T09:52:00Z"/>
                <w:rFonts w:ascii="Arial" w:hAnsi="Arial" w:cs="Arial"/>
                <w:lang w:val="en-US"/>
              </w:rPr>
            </w:pPr>
            <w:ins w:id="150" w:author="Sara CASTANHEIRA" w:date="2016-06-21T09:51:00Z">
              <w:del w:id="151" w:author="Sara CASTANHEIRA" w:date="2016-06-21T09:52:00Z">
                <w:r w:rsidRPr="00E15A92" w:rsidDel="00B4728C">
                  <w:rPr>
                    <w:rFonts w:ascii="Arial" w:hAnsi="Arial" w:cs="Arial"/>
                    <w:lang w:val="en-US"/>
                  </w:rPr>
                  <w:delText>Test Designer</w:delText>
                </w:r>
              </w:del>
            </w:ins>
          </w:p>
        </w:tc>
        <w:tc>
          <w:tcPr>
            <w:tcW w:w="2962" w:type="dxa"/>
          </w:tcPr>
          <w:p w:rsidR="00C83CB9" w:rsidRPr="00E15A92" w:rsidDel="00B4728C" w:rsidRDefault="00C83CB9" w:rsidP="00C83CB9">
            <w:pPr>
              <w:pStyle w:val="bulletlist"/>
              <w:numPr>
                <w:ilvl w:val="0"/>
                <w:numId w:val="0"/>
              </w:numPr>
              <w:rPr>
                <w:ins w:id="152" w:author="Sara CASTANHEIRA" w:date="2016-06-21T09:51:00Z"/>
                <w:del w:id="153" w:author="Sara CASTANHEIRA" w:date="2016-06-21T09:52:00Z"/>
                <w:rFonts w:ascii="Arial" w:hAnsi="Arial" w:cs="Arial"/>
                <w:lang w:val="en-US"/>
              </w:rPr>
            </w:pPr>
          </w:p>
        </w:tc>
      </w:tr>
      <w:tr w:rsidR="00C83CB9" w:rsidRPr="00E15A92" w:rsidDel="00B4728C" w:rsidTr="00C83CB9">
        <w:trPr>
          <w:del w:id="154" w:author="Sara CASTANHEIRA" w:date="2016-06-21T09:52:00Z"/>
        </w:trPr>
        <w:tc>
          <w:tcPr>
            <w:tcW w:w="2962" w:type="dxa"/>
          </w:tcPr>
          <w:p w:rsidR="00C83CB9" w:rsidRPr="00E15A92" w:rsidDel="00B4728C" w:rsidRDefault="00C83CB9" w:rsidP="00C83CB9">
            <w:pPr>
              <w:pStyle w:val="bulletlist"/>
              <w:numPr>
                <w:ilvl w:val="0"/>
                <w:numId w:val="0"/>
              </w:numPr>
              <w:rPr>
                <w:ins w:id="155" w:author="Sara CASTANHEIRA" w:date="2016-06-21T09:51:00Z"/>
                <w:del w:id="156" w:author="Sara CASTANHEIRA" w:date="2016-06-21T09:52:00Z"/>
                <w:rFonts w:ascii="Arial" w:hAnsi="Arial" w:cs="Arial"/>
                <w:lang w:val="en-US"/>
              </w:rPr>
            </w:pPr>
            <w:ins w:id="157" w:author="Sara CASTANHEIRA" w:date="2016-06-21T09:51:00Z">
              <w:del w:id="158" w:author="Sara CASTANHEIRA" w:date="2016-06-21T09:52:00Z">
                <w:r w:rsidRPr="00E15A92" w:rsidDel="00B4728C">
                  <w:rPr>
                    <w:rFonts w:ascii="Arial" w:hAnsi="Arial" w:cs="Arial"/>
                    <w:lang w:val="en-US"/>
                  </w:rPr>
                  <w:delText>Tester</w:delText>
                </w:r>
              </w:del>
            </w:ins>
          </w:p>
        </w:tc>
        <w:tc>
          <w:tcPr>
            <w:tcW w:w="2962" w:type="dxa"/>
          </w:tcPr>
          <w:p w:rsidR="00C83CB9" w:rsidRPr="00E15A92" w:rsidDel="00B4728C" w:rsidRDefault="00C83CB9" w:rsidP="00C83CB9">
            <w:pPr>
              <w:pStyle w:val="bulletlist"/>
              <w:numPr>
                <w:ilvl w:val="0"/>
                <w:numId w:val="0"/>
              </w:numPr>
              <w:rPr>
                <w:ins w:id="159" w:author="Sara CASTANHEIRA" w:date="2016-06-21T09:51:00Z"/>
                <w:del w:id="160" w:author="Sara CASTANHEIRA" w:date="2016-06-21T09:52:00Z"/>
                <w:rFonts w:ascii="Arial" w:hAnsi="Arial" w:cs="Arial"/>
                <w:lang w:val="en-US"/>
              </w:rPr>
            </w:pPr>
          </w:p>
        </w:tc>
      </w:tr>
      <w:tr w:rsidR="00C83CB9" w:rsidRPr="00E15A92" w:rsidDel="00B4728C" w:rsidTr="00C83CB9">
        <w:trPr>
          <w:del w:id="161" w:author="Sara CASTANHEIRA" w:date="2016-06-21T09:52:00Z"/>
        </w:trPr>
        <w:tc>
          <w:tcPr>
            <w:tcW w:w="2962" w:type="dxa"/>
          </w:tcPr>
          <w:p w:rsidR="00C83CB9" w:rsidRPr="00E15A92" w:rsidDel="00B4728C" w:rsidRDefault="00C83CB9" w:rsidP="00C83CB9">
            <w:pPr>
              <w:pStyle w:val="bulletlist"/>
              <w:numPr>
                <w:ilvl w:val="0"/>
                <w:numId w:val="0"/>
              </w:numPr>
              <w:rPr>
                <w:ins w:id="162" w:author="Sara CASTANHEIRA" w:date="2016-06-21T09:51:00Z"/>
                <w:del w:id="163" w:author="Sara CASTANHEIRA" w:date="2016-06-21T09:52:00Z"/>
                <w:rFonts w:ascii="Arial" w:hAnsi="Arial" w:cs="Arial"/>
                <w:lang w:val="en-US"/>
              </w:rPr>
            </w:pPr>
            <w:ins w:id="164" w:author="Sara CASTANHEIRA" w:date="2016-06-21T09:51:00Z">
              <w:del w:id="165" w:author="Sara CASTANHEIRA" w:date="2016-06-21T09:52:00Z">
                <w:r w:rsidRPr="00E15A92" w:rsidDel="00B4728C">
                  <w:rPr>
                    <w:rFonts w:ascii="Arial" w:hAnsi="Arial" w:cs="Arial"/>
                    <w:lang w:val="en-US"/>
                  </w:rPr>
                  <w:delText>Developer</w:delText>
                </w:r>
              </w:del>
            </w:ins>
          </w:p>
        </w:tc>
        <w:tc>
          <w:tcPr>
            <w:tcW w:w="2962" w:type="dxa"/>
          </w:tcPr>
          <w:p w:rsidR="00C83CB9" w:rsidRPr="00E15A92" w:rsidDel="00B4728C" w:rsidRDefault="00C83CB9" w:rsidP="00C83CB9">
            <w:pPr>
              <w:pStyle w:val="bulletlist"/>
              <w:numPr>
                <w:ilvl w:val="0"/>
                <w:numId w:val="0"/>
              </w:numPr>
              <w:rPr>
                <w:ins w:id="166" w:author="Sara CASTANHEIRA" w:date="2016-06-21T09:51:00Z"/>
                <w:del w:id="167" w:author="Sara CASTANHEIRA" w:date="2016-06-21T09:52:00Z"/>
                <w:rFonts w:ascii="Arial" w:hAnsi="Arial" w:cs="Arial"/>
                <w:lang w:val="en-US"/>
              </w:rPr>
            </w:pPr>
          </w:p>
        </w:tc>
      </w:tr>
      <w:tr w:rsidR="00C83CB9" w:rsidRPr="00E15A92" w:rsidDel="00B4728C" w:rsidTr="00C83CB9">
        <w:trPr>
          <w:del w:id="168" w:author="Sara CASTANHEIRA" w:date="2016-06-21T09:52:00Z"/>
        </w:trPr>
        <w:tc>
          <w:tcPr>
            <w:tcW w:w="2962" w:type="dxa"/>
          </w:tcPr>
          <w:p w:rsidR="00C83CB9" w:rsidRPr="00E15A92" w:rsidDel="00B4728C" w:rsidRDefault="00C83CB9" w:rsidP="00C83CB9">
            <w:pPr>
              <w:pStyle w:val="bulletlist"/>
              <w:numPr>
                <w:ilvl w:val="0"/>
                <w:numId w:val="0"/>
              </w:numPr>
              <w:rPr>
                <w:ins w:id="169" w:author="Sara CASTANHEIRA" w:date="2016-06-21T09:51:00Z"/>
                <w:del w:id="170" w:author="Sara CASTANHEIRA" w:date="2016-06-21T09:52:00Z"/>
                <w:rFonts w:ascii="Arial" w:hAnsi="Arial" w:cs="Arial"/>
                <w:lang w:val="en-US"/>
              </w:rPr>
            </w:pPr>
            <w:ins w:id="171" w:author="Sara CASTANHEIRA" w:date="2016-06-21T09:51:00Z">
              <w:del w:id="172" w:author="Sara CASTANHEIRA" w:date="2016-06-21T09:52:00Z">
                <w:r w:rsidRPr="00E15A92" w:rsidDel="00B4728C">
                  <w:rPr>
                    <w:rFonts w:ascii="Arial" w:hAnsi="Arial" w:cs="Arial"/>
                    <w:lang w:val="en-US"/>
                  </w:rPr>
                  <w:delText>Quality Assurance Engineer</w:delText>
                </w:r>
              </w:del>
            </w:ins>
          </w:p>
        </w:tc>
        <w:tc>
          <w:tcPr>
            <w:tcW w:w="2962" w:type="dxa"/>
          </w:tcPr>
          <w:p w:rsidR="00C83CB9" w:rsidRPr="00E15A92" w:rsidDel="00B4728C" w:rsidRDefault="00C83CB9" w:rsidP="00C83CB9">
            <w:pPr>
              <w:pStyle w:val="bulletlist"/>
              <w:numPr>
                <w:ilvl w:val="0"/>
                <w:numId w:val="0"/>
              </w:numPr>
              <w:rPr>
                <w:ins w:id="173" w:author="Sara CASTANHEIRA" w:date="2016-06-21T09:51:00Z"/>
                <w:del w:id="174" w:author="Sara CASTANHEIRA" w:date="2016-06-21T09:52:00Z"/>
                <w:rFonts w:ascii="Arial" w:hAnsi="Arial" w:cs="Arial"/>
                <w:lang w:val="en-US"/>
              </w:rPr>
            </w:pPr>
          </w:p>
        </w:tc>
      </w:tr>
      <w:tr w:rsidR="00C83CB9" w:rsidRPr="00E15A92" w:rsidDel="00B4728C" w:rsidTr="00C83CB9">
        <w:trPr>
          <w:del w:id="175" w:author="Sara CASTANHEIRA" w:date="2016-06-21T09:52:00Z"/>
        </w:trPr>
        <w:tc>
          <w:tcPr>
            <w:tcW w:w="2962" w:type="dxa"/>
          </w:tcPr>
          <w:p w:rsidR="00C83CB9" w:rsidRPr="00E15A92" w:rsidDel="00B4728C" w:rsidRDefault="00C83CB9" w:rsidP="00C83CB9">
            <w:pPr>
              <w:pStyle w:val="bulletlist"/>
              <w:numPr>
                <w:ilvl w:val="0"/>
                <w:numId w:val="0"/>
              </w:numPr>
              <w:rPr>
                <w:ins w:id="176" w:author="Sara CASTANHEIRA" w:date="2016-06-21T09:51:00Z"/>
                <w:del w:id="177" w:author="Sara CASTANHEIRA" w:date="2016-06-21T09:52:00Z"/>
                <w:rFonts w:ascii="Arial" w:hAnsi="Arial" w:cs="Arial"/>
                <w:b/>
                <w:lang w:val="en-US"/>
              </w:rPr>
            </w:pPr>
            <w:ins w:id="178" w:author="Sara CASTANHEIRA" w:date="2016-06-21T09:51:00Z">
              <w:del w:id="179" w:author="Sara CASTANHEIRA" w:date="2016-06-21T09:52:00Z">
                <w:r w:rsidRPr="00E15A92" w:rsidDel="00B4728C">
                  <w:rPr>
                    <w:rFonts w:ascii="Arial" w:hAnsi="Arial" w:cs="Arial"/>
                    <w:lang w:val="en-US"/>
                  </w:rPr>
                  <w:delText>Network/Security Expert</w:delText>
                </w:r>
              </w:del>
            </w:ins>
          </w:p>
        </w:tc>
        <w:tc>
          <w:tcPr>
            <w:tcW w:w="2962" w:type="dxa"/>
          </w:tcPr>
          <w:p w:rsidR="00C83CB9" w:rsidRPr="00E15A92" w:rsidDel="00B4728C" w:rsidRDefault="00C83CB9" w:rsidP="00C83CB9">
            <w:pPr>
              <w:pStyle w:val="bulletlist"/>
              <w:numPr>
                <w:ilvl w:val="0"/>
                <w:numId w:val="0"/>
              </w:numPr>
              <w:rPr>
                <w:ins w:id="180" w:author="Sara CASTANHEIRA" w:date="2016-06-21T09:51:00Z"/>
                <w:del w:id="181" w:author="Sara CASTANHEIRA" w:date="2016-06-21T09:52:00Z"/>
                <w:rFonts w:ascii="Arial" w:hAnsi="Arial" w:cs="Arial"/>
                <w:lang w:val="en-US"/>
              </w:rPr>
            </w:pPr>
          </w:p>
        </w:tc>
      </w:tr>
      <w:tr w:rsidR="00C83CB9" w:rsidRPr="00E15A92" w:rsidDel="00B4728C" w:rsidTr="00C83CB9">
        <w:trPr>
          <w:del w:id="182" w:author="Sara CASTANHEIRA" w:date="2016-06-21T09:52:00Z"/>
        </w:trPr>
        <w:tc>
          <w:tcPr>
            <w:tcW w:w="2962" w:type="dxa"/>
          </w:tcPr>
          <w:p w:rsidR="00C83CB9" w:rsidRPr="00E15A92" w:rsidDel="00B4728C" w:rsidRDefault="00C83CB9" w:rsidP="00C83CB9">
            <w:pPr>
              <w:pStyle w:val="bulletlist"/>
              <w:numPr>
                <w:ilvl w:val="0"/>
                <w:numId w:val="0"/>
              </w:numPr>
              <w:rPr>
                <w:ins w:id="183" w:author="Sara CASTANHEIRA" w:date="2016-06-21T09:51:00Z"/>
                <w:del w:id="184" w:author="Sara CASTANHEIRA" w:date="2016-06-21T09:52:00Z"/>
                <w:rFonts w:ascii="Arial" w:hAnsi="Arial" w:cs="Arial"/>
                <w:lang w:val="en-US"/>
              </w:rPr>
            </w:pPr>
            <w:ins w:id="185" w:author="Sara CASTANHEIRA" w:date="2016-06-21T09:51:00Z">
              <w:del w:id="186" w:author="Sara CASTANHEIRA" w:date="2016-06-21T09:52:00Z">
                <w:r w:rsidRPr="00E15A92" w:rsidDel="00B4728C">
                  <w:rPr>
                    <w:rFonts w:ascii="Arial" w:hAnsi="Arial" w:cs="Arial"/>
                    <w:lang w:val="en-US"/>
                  </w:rPr>
                  <w:delText>Total</w:delText>
                </w:r>
              </w:del>
            </w:ins>
          </w:p>
        </w:tc>
        <w:tc>
          <w:tcPr>
            <w:tcW w:w="2962" w:type="dxa"/>
          </w:tcPr>
          <w:p w:rsidR="00C83CB9" w:rsidRPr="00E15A92" w:rsidDel="00B4728C" w:rsidRDefault="00C83CB9" w:rsidP="00C83CB9">
            <w:pPr>
              <w:pStyle w:val="bulletlist"/>
              <w:numPr>
                <w:ilvl w:val="0"/>
                <w:numId w:val="0"/>
              </w:numPr>
              <w:rPr>
                <w:ins w:id="187" w:author="Sara CASTANHEIRA" w:date="2016-06-21T09:51:00Z"/>
                <w:del w:id="188" w:author="Sara CASTANHEIRA" w:date="2016-06-21T09:52:00Z"/>
                <w:rFonts w:ascii="Arial" w:hAnsi="Arial" w:cs="Arial"/>
                <w:lang w:val="en-US"/>
              </w:rPr>
            </w:pPr>
          </w:p>
        </w:tc>
      </w:tr>
    </w:tbl>
    <w:p w:rsidR="002E1CB8" w:rsidRDefault="002E1CB8" w:rsidP="004D761C">
      <w:pPr>
        <w:pStyle w:val="letteredlist"/>
        <w:numPr>
          <w:ilvl w:val="0"/>
          <w:numId w:val="0"/>
        </w:numPr>
        <w:rPr>
          <w:rFonts w:ascii="Arial" w:hAnsi="Arial" w:cs="Arial"/>
        </w:rPr>
      </w:pPr>
    </w:p>
    <w:p w:rsidR="002E1CB8" w:rsidRDefault="002E1CB8" w:rsidP="004D761C">
      <w:pPr>
        <w:pStyle w:val="letteredlist"/>
        <w:numPr>
          <w:ilvl w:val="0"/>
          <w:numId w:val="0"/>
        </w:numPr>
        <w:rPr>
          <w:rFonts w:ascii="Arial" w:hAnsi="Arial" w:cs="Arial"/>
        </w:rPr>
      </w:pPr>
    </w:p>
    <w:p w:rsidR="002E1CB8" w:rsidRDefault="002E1CB8" w:rsidP="004D761C">
      <w:pPr>
        <w:pStyle w:val="letteredlist"/>
        <w:numPr>
          <w:ilvl w:val="0"/>
          <w:numId w:val="0"/>
        </w:numPr>
        <w:rPr>
          <w:rFonts w:ascii="Arial" w:hAnsi="Arial" w:cs="Arial"/>
        </w:rPr>
      </w:pPr>
    </w:p>
    <w:p w:rsidR="002E1CB8" w:rsidRDefault="002E1CB8" w:rsidP="004D761C">
      <w:pPr>
        <w:pStyle w:val="letteredlist"/>
        <w:numPr>
          <w:ilvl w:val="0"/>
          <w:numId w:val="0"/>
        </w:numPr>
        <w:rPr>
          <w:rFonts w:ascii="Arial" w:hAnsi="Arial" w:cs="Arial"/>
        </w:rPr>
      </w:pPr>
    </w:p>
    <w:p w:rsidR="002E1CB8" w:rsidRDefault="002E1CB8" w:rsidP="004D761C">
      <w:pPr>
        <w:pStyle w:val="letteredlist"/>
        <w:numPr>
          <w:ilvl w:val="0"/>
          <w:numId w:val="0"/>
        </w:numPr>
        <w:rPr>
          <w:rFonts w:ascii="Arial" w:hAnsi="Arial" w:cs="Arial"/>
        </w:rPr>
      </w:pPr>
    </w:p>
    <w:p w:rsidR="002E1CB8" w:rsidRDefault="002E1CB8" w:rsidP="004D761C">
      <w:pPr>
        <w:pStyle w:val="letteredlist"/>
        <w:numPr>
          <w:ilvl w:val="0"/>
          <w:numId w:val="0"/>
        </w:numPr>
        <w:rPr>
          <w:rFonts w:ascii="Arial" w:hAnsi="Arial" w:cs="Arial"/>
        </w:rPr>
      </w:pPr>
    </w:p>
    <w:p w:rsidR="002E1CB8" w:rsidRDefault="002E1CB8" w:rsidP="004D761C">
      <w:pPr>
        <w:pStyle w:val="letteredlist"/>
        <w:numPr>
          <w:ilvl w:val="0"/>
          <w:numId w:val="0"/>
        </w:numPr>
        <w:rPr>
          <w:rFonts w:ascii="Arial" w:hAnsi="Arial" w:cs="Arial"/>
        </w:rPr>
      </w:pPr>
    </w:p>
    <w:p w:rsidR="002E1CB8" w:rsidRDefault="002E1CB8" w:rsidP="004D761C">
      <w:pPr>
        <w:pStyle w:val="letteredlist"/>
        <w:numPr>
          <w:ilvl w:val="0"/>
          <w:numId w:val="0"/>
        </w:numPr>
        <w:rPr>
          <w:rFonts w:ascii="Arial" w:hAnsi="Arial" w:cs="Arial"/>
        </w:rPr>
      </w:pPr>
    </w:p>
    <w:p w:rsidR="002E1CB8" w:rsidRDefault="002E1CB8" w:rsidP="004D761C">
      <w:pPr>
        <w:pStyle w:val="letteredlist"/>
        <w:numPr>
          <w:ilvl w:val="0"/>
          <w:numId w:val="0"/>
        </w:numPr>
        <w:rPr>
          <w:rFonts w:ascii="Arial" w:hAnsi="Arial" w:cs="Arial"/>
        </w:rPr>
      </w:pPr>
    </w:p>
    <w:p w:rsidR="002E1CB8" w:rsidDel="00B4728C" w:rsidRDefault="002E1CB8" w:rsidP="004D761C">
      <w:pPr>
        <w:pStyle w:val="letteredlist"/>
        <w:numPr>
          <w:ilvl w:val="0"/>
          <w:numId w:val="0"/>
        </w:numPr>
        <w:rPr>
          <w:del w:id="189" w:author="Sara CASTANHEIRA" w:date="2016-06-21T09:52:00Z"/>
          <w:rFonts w:ascii="Arial" w:hAnsi="Arial" w:cs="Arial"/>
        </w:rPr>
      </w:pPr>
    </w:p>
    <w:p w:rsidR="002E1CB8" w:rsidRPr="00E15A92" w:rsidDel="00C83CB9" w:rsidRDefault="002E1CB8" w:rsidP="002E1CB8">
      <w:pPr>
        <w:pStyle w:val="Caption"/>
        <w:rPr>
          <w:moveFrom w:id="190" w:author="Sara CASTANHEIRA" w:date="2016-06-21T09:43:00Z"/>
        </w:rPr>
      </w:pPr>
      <w:moveFromRangeStart w:id="191" w:author="Sara CASTANHEIRA" w:date="2016-06-21T09:43:00Z" w:name="move454265518"/>
      <w:moveFrom w:id="192" w:author="Sara CASTANHEIRA" w:date="2016-06-21T09:43:00Z">
        <w:r w:rsidRPr="00E15A92" w:rsidDel="00C83CB9">
          <w:lastRenderedPageBreak/>
          <w:t xml:space="preserve">Table </w:t>
        </w:r>
        <w:r w:rsidRPr="00E15A92" w:rsidDel="00C83CB9">
          <w:fldChar w:fldCharType="begin"/>
        </w:r>
        <w:r w:rsidRPr="00E15A92" w:rsidDel="00C83CB9">
          <w:instrText xml:space="preserve"> SEQ Table \* ARABIC </w:instrText>
        </w:r>
        <w:r w:rsidRPr="00E15A92" w:rsidDel="00C83CB9">
          <w:fldChar w:fldCharType="separate"/>
        </w:r>
        <w:r w:rsidR="00BB1B21" w:rsidDel="00C83CB9">
          <w:rPr>
            <w:noProof/>
          </w:rPr>
          <w:t>8</w:t>
        </w:r>
        <w:r w:rsidRPr="00E15A92" w:rsidDel="00C83CB9">
          <w:fldChar w:fldCharType="end"/>
        </w:r>
        <w:r w:rsidRPr="00E15A92" w:rsidDel="00C83CB9">
          <w:t xml:space="preserve"> – Information regarding the scenario</w:t>
        </w:r>
        <w:r w:rsidDel="00C83CB9">
          <w:t xml:space="preserve"> 3</w:t>
        </w:r>
        <w:r w:rsidRPr="00E15A92" w:rsidDel="00C83CB9">
          <w:t xml:space="preserve"> effort</w:t>
        </w:r>
      </w:moveFrom>
    </w:p>
    <w:moveFromRangeEnd w:id="191"/>
    <w:p w:rsidR="002E1CB8" w:rsidRPr="00E15A92" w:rsidRDefault="002E1CB8" w:rsidP="004D761C">
      <w:pPr>
        <w:pStyle w:val="letteredlist"/>
        <w:numPr>
          <w:ilvl w:val="0"/>
          <w:numId w:val="0"/>
        </w:numPr>
        <w:rPr>
          <w:rFonts w:ascii="Arial" w:hAnsi="Arial" w:cs="Arial"/>
        </w:rPr>
      </w:pPr>
    </w:p>
    <w:p w:rsidR="004D761C" w:rsidRPr="00E15A92" w:rsidDel="00C83CB9" w:rsidRDefault="004D761C" w:rsidP="004D761C">
      <w:pPr>
        <w:pStyle w:val="letteredlist"/>
        <w:numPr>
          <w:ilvl w:val="0"/>
          <w:numId w:val="0"/>
        </w:numPr>
        <w:rPr>
          <w:del w:id="193" w:author="Sara CASTANHEIRA" w:date="2016-06-21T09:49:00Z"/>
          <w:rFonts w:ascii="Arial" w:hAnsi="Arial" w:cs="Arial"/>
        </w:rPr>
      </w:pPr>
    </w:p>
    <w:p w:rsidR="006F1717" w:rsidRPr="00664385" w:rsidRDefault="006F1717" w:rsidP="00B04E21">
      <w:pPr>
        <w:pStyle w:val="EMSAContent"/>
      </w:pPr>
    </w:p>
    <w:sectPr w:rsidR="006F1717" w:rsidRPr="00664385" w:rsidSect="00316BEE">
      <w:headerReference w:type="default" r:id="rId10"/>
      <w:pgSz w:w="16838" w:h="11906" w:orient="landscape"/>
      <w:pgMar w:top="1440" w:right="1440" w:bottom="1276" w:left="1440"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3" w:author="Oana Roxana IUGAN" w:date="2016-06-20T11:09:00Z" w:initials="ORI">
    <w:p w:rsidR="006C1594" w:rsidRDefault="006C1594">
      <w:pPr>
        <w:pStyle w:val="CommentText"/>
      </w:pPr>
      <w:r>
        <w:rPr>
          <w:rStyle w:val="CommentReference"/>
        </w:rPr>
        <w:annotationRef/>
      </w:r>
      <w:r>
        <w:t>Be consistent with terminology in TS</w:t>
      </w:r>
    </w:p>
  </w:comment>
  <w:comment w:id="32" w:author="Oana Roxana IUGAN" w:date="2016-06-20T11:09:00Z" w:initials="ORI">
    <w:p w:rsidR="006C1594" w:rsidRDefault="006C1594">
      <w:pPr>
        <w:pStyle w:val="CommentText"/>
      </w:pPr>
      <w:r>
        <w:rPr>
          <w:rStyle w:val="CommentReference"/>
        </w:rPr>
        <w:annotationRef/>
      </w:r>
      <w:r>
        <w:t>Same for below</w:t>
      </w:r>
    </w:p>
  </w:comment>
  <w:comment w:id="50" w:author="Oana Roxana IUGAN" w:date="2016-06-20T11:11:00Z" w:initials="ORI">
    <w:p w:rsidR="006C1594" w:rsidRDefault="006C1594">
      <w:pPr>
        <w:pStyle w:val="CommentText"/>
      </w:pPr>
      <w:r>
        <w:rPr>
          <w:rStyle w:val="CommentReference"/>
        </w:rPr>
        <w:annotationRef/>
      </w:r>
      <w:proofErr w:type="gramStart"/>
      <w:r>
        <w:t>Rephrase  as</w:t>
      </w:r>
      <w:proofErr w:type="gramEnd"/>
      <w:r>
        <w:t xml:space="preserve"> to be consistent with TS terminology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CF7" w:rsidRDefault="00F57CF7" w:rsidP="002C668D">
      <w:pPr>
        <w:spacing w:after="0" w:line="240" w:lineRule="auto"/>
      </w:pPr>
      <w:r>
        <w:separator/>
      </w:r>
    </w:p>
  </w:endnote>
  <w:endnote w:type="continuationSeparator" w:id="0">
    <w:p w:rsidR="00F57CF7" w:rsidRDefault="00F57CF7" w:rsidP="002C6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CF7" w:rsidRDefault="00F57CF7" w:rsidP="002C668D">
      <w:pPr>
        <w:spacing w:after="0" w:line="240" w:lineRule="auto"/>
      </w:pPr>
      <w:r>
        <w:separator/>
      </w:r>
    </w:p>
  </w:footnote>
  <w:footnote w:type="continuationSeparator" w:id="0">
    <w:p w:rsidR="00F57CF7" w:rsidRDefault="00F57CF7" w:rsidP="002C66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68D" w:rsidRDefault="002C668D">
    <w:pPr>
      <w:pStyle w:val="Header"/>
    </w:pPr>
    <w:r>
      <w:rPr>
        <w:noProof/>
        <w:lang w:eastAsia="en-IE"/>
      </w:rPr>
      <w:drawing>
        <wp:anchor distT="0" distB="396240" distL="114300" distR="114300" simplePos="0" relativeHeight="251659264" behindDoc="1" locked="1" layoutInCell="1" allowOverlap="1" wp14:anchorId="4C8DEEA3" wp14:editId="7C08BB54">
          <wp:simplePos x="0" y="0"/>
          <wp:positionH relativeFrom="page">
            <wp:posOffset>868680</wp:posOffset>
          </wp:positionH>
          <wp:positionV relativeFrom="page">
            <wp:posOffset>669290</wp:posOffset>
          </wp:positionV>
          <wp:extent cx="1932940" cy="586740"/>
          <wp:effectExtent l="0" t="0" r="0" b="381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SA_logo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85D0F"/>
    <w:multiLevelType w:val="hybridMultilevel"/>
    <w:tmpl w:val="2AA682E2"/>
    <w:lvl w:ilvl="0" w:tplc="9A56649C">
      <w:start w:val="1"/>
      <w:numFmt w:val="bullet"/>
      <w:pStyle w:val="EMSAListSquareBlue"/>
      <w:lvlText w:val="■"/>
      <w:lvlJc w:val="left"/>
      <w:pPr>
        <w:ind w:left="501" w:hanging="360"/>
      </w:pPr>
      <w:rPr>
        <w:rFonts w:ascii="Arial" w:hAnsi="Arial" w:cs="Times New Roman" w:hint="default"/>
        <w:color w:val="006EBC"/>
      </w:rPr>
    </w:lvl>
    <w:lvl w:ilvl="1" w:tplc="04050003">
      <w:start w:val="1"/>
      <w:numFmt w:val="bullet"/>
      <w:lvlText w:val="o"/>
      <w:lvlJc w:val="left"/>
      <w:pPr>
        <w:ind w:left="1581" w:hanging="360"/>
      </w:pPr>
      <w:rPr>
        <w:rFonts w:ascii="Courier New" w:hAnsi="Courier New" w:cs="Courier New" w:hint="default"/>
      </w:rPr>
    </w:lvl>
    <w:lvl w:ilvl="2" w:tplc="04050005">
      <w:start w:val="1"/>
      <w:numFmt w:val="bullet"/>
      <w:lvlText w:val=""/>
      <w:lvlJc w:val="left"/>
      <w:pPr>
        <w:ind w:left="2301" w:hanging="360"/>
      </w:pPr>
      <w:rPr>
        <w:rFonts w:ascii="Wingdings" w:hAnsi="Wingdings" w:hint="default"/>
      </w:rPr>
    </w:lvl>
    <w:lvl w:ilvl="3" w:tplc="04050001">
      <w:start w:val="1"/>
      <w:numFmt w:val="bullet"/>
      <w:lvlText w:val=""/>
      <w:lvlJc w:val="left"/>
      <w:pPr>
        <w:ind w:left="3021" w:hanging="360"/>
      </w:pPr>
      <w:rPr>
        <w:rFonts w:ascii="Symbol" w:hAnsi="Symbol" w:hint="default"/>
      </w:rPr>
    </w:lvl>
    <w:lvl w:ilvl="4" w:tplc="04050003">
      <w:start w:val="1"/>
      <w:numFmt w:val="bullet"/>
      <w:lvlText w:val="o"/>
      <w:lvlJc w:val="left"/>
      <w:pPr>
        <w:ind w:left="3741" w:hanging="360"/>
      </w:pPr>
      <w:rPr>
        <w:rFonts w:ascii="Courier New" w:hAnsi="Courier New" w:cs="Courier New" w:hint="default"/>
      </w:rPr>
    </w:lvl>
    <w:lvl w:ilvl="5" w:tplc="04050005">
      <w:start w:val="1"/>
      <w:numFmt w:val="bullet"/>
      <w:lvlText w:val=""/>
      <w:lvlJc w:val="left"/>
      <w:pPr>
        <w:ind w:left="4461" w:hanging="360"/>
      </w:pPr>
      <w:rPr>
        <w:rFonts w:ascii="Wingdings" w:hAnsi="Wingdings" w:hint="default"/>
      </w:rPr>
    </w:lvl>
    <w:lvl w:ilvl="6" w:tplc="04050001">
      <w:start w:val="1"/>
      <w:numFmt w:val="bullet"/>
      <w:lvlText w:val=""/>
      <w:lvlJc w:val="left"/>
      <w:pPr>
        <w:ind w:left="5181" w:hanging="360"/>
      </w:pPr>
      <w:rPr>
        <w:rFonts w:ascii="Symbol" w:hAnsi="Symbol" w:hint="default"/>
      </w:rPr>
    </w:lvl>
    <w:lvl w:ilvl="7" w:tplc="04050003">
      <w:start w:val="1"/>
      <w:numFmt w:val="bullet"/>
      <w:lvlText w:val="o"/>
      <w:lvlJc w:val="left"/>
      <w:pPr>
        <w:ind w:left="5901" w:hanging="360"/>
      </w:pPr>
      <w:rPr>
        <w:rFonts w:ascii="Courier New" w:hAnsi="Courier New" w:cs="Courier New" w:hint="default"/>
      </w:rPr>
    </w:lvl>
    <w:lvl w:ilvl="8" w:tplc="04050005">
      <w:start w:val="1"/>
      <w:numFmt w:val="bullet"/>
      <w:lvlText w:val=""/>
      <w:lvlJc w:val="left"/>
      <w:pPr>
        <w:ind w:left="6621" w:hanging="360"/>
      </w:pPr>
      <w:rPr>
        <w:rFonts w:ascii="Wingdings" w:hAnsi="Wingdings" w:hint="default"/>
      </w:rPr>
    </w:lvl>
  </w:abstractNum>
  <w:abstractNum w:abstractNumId="1">
    <w:nsid w:val="40682511"/>
    <w:multiLevelType w:val="multilevel"/>
    <w:tmpl w:val="67965078"/>
    <w:lvl w:ilvl="0">
      <w:start w:val="1"/>
      <w:numFmt w:val="decimal"/>
      <w:pStyle w:val="Heading1"/>
      <w:lvlText w:val="%1."/>
      <w:lvlJc w:val="left"/>
      <w:pPr>
        <w:tabs>
          <w:tab w:val="num" w:pos="720"/>
        </w:tabs>
        <w:ind w:left="720" w:hanging="360"/>
      </w:pPr>
      <w:rPr>
        <w:rFonts w:hint="default"/>
      </w:rPr>
    </w:lvl>
    <w:lvl w:ilvl="1">
      <w:numFmt w:val="decimal"/>
      <w:pStyle w:val="Heading2"/>
      <w:lvlText w:val="%1.%2."/>
      <w:lvlJc w:val="left"/>
      <w:pPr>
        <w:tabs>
          <w:tab w:val="num" w:pos="432"/>
        </w:tabs>
        <w:ind w:left="432" w:hanging="432"/>
      </w:pPr>
      <w:rPr>
        <w:rFonts w:cs="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decimal"/>
      <w:pStyle w:val="Heading3"/>
      <w:lvlText w:val="%1.%2.%3."/>
      <w:lvlJc w:val="left"/>
      <w:pPr>
        <w:tabs>
          <w:tab w:val="num" w:pos="1800"/>
        </w:tabs>
        <w:ind w:left="1584" w:hanging="504"/>
      </w:pPr>
      <w:rPr>
        <w:rFonts w:cs="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Justifiednumbered"/>
      <w:lvlText w:val="%1.%2.%3.%4"/>
      <w:lvlJc w:val="left"/>
      <w:pPr>
        <w:tabs>
          <w:tab w:val="num" w:pos="1447"/>
        </w:tabs>
        <w:ind w:left="1447" w:hanging="1021"/>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nsid w:val="4D377A51"/>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62D41F53"/>
    <w:multiLevelType w:val="hybridMultilevel"/>
    <w:tmpl w:val="EC503D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nsid w:val="720F69D4"/>
    <w:multiLevelType w:val="hybridMultilevel"/>
    <w:tmpl w:val="E72C16C0"/>
    <w:lvl w:ilvl="0" w:tplc="5F0CB928">
      <w:start w:val="1"/>
      <w:numFmt w:val="bullet"/>
      <w:pStyle w:val="bulletlist"/>
      <w:lvlText w:val=""/>
      <w:lvlJc w:val="left"/>
      <w:pPr>
        <w:ind w:left="1068" w:hanging="360"/>
      </w:pPr>
      <w:rPr>
        <w:rFonts w:ascii="Symbol" w:hAnsi="Symbol" w:hint="default"/>
      </w:rPr>
    </w:lvl>
    <w:lvl w:ilvl="1" w:tplc="18090003">
      <w:start w:val="1"/>
      <w:numFmt w:val="bullet"/>
      <w:lvlText w:val="o"/>
      <w:lvlJc w:val="left"/>
      <w:pPr>
        <w:ind w:left="1788" w:hanging="360"/>
      </w:pPr>
      <w:rPr>
        <w:rFonts w:ascii="Courier New" w:hAnsi="Courier New" w:cs="Courier New" w:hint="default"/>
      </w:rPr>
    </w:lvl>
    <w:lvl w:ilvl="2" w:tplc="18090005">
      <w:start w:val="1"/>
      <w:numFmt w:val="bullet"/>
      <w:lvlText w:val=""/>
      <w:lvlJc w:val="left"/>
      <w:pPr>
        <w:ind w:left="2508" w:hanging="360"/>
      </w:pPr>
      <w:rPr>
        <w:rFonts w:ascii="Wingdings" w:hAnsi="Wingdings" w:hint="default"/>
      </w:rPr>
    </w:lvl>
    <w:lvl w:ilvl="3" w:tplc="18090001" w:tentative="1">
      <w:start w:val="1"/>
      <w:numFmt w:val="bullet"/>
      <w:lvlText w:val=""/>
      <w:lvlJc w:val="left"/>
      <w:pPr>
        <w:ind w:left="3228" w:hanging="360"/>
      </w:pPr>
      <w:rPr>
        <w:rFonts w:ascii="Symbol" w:hAnsi="Symbol" w:hint="default"/>
      </w:rPr>
    </w:lvl>
    <w:lvl w:ilvl="4" w:tplc="18090003">
      <w:start w:val="1"/>
      <w:numFmt w:val="bullet"/>
      <w:lvlText w:val="o"/>
      <w:lvlJc w:val="left"/>
      <w:pPr>
        <w:ind w:left="3948" w:hanging="360"/>
      </w:pPr>
      <w:rPr>
        <w:rFonts w:ascii="Courier New" w:hAnsi="Courier New" w:cs="Courier New" w:hint="default"/>
      </w:rPr>
    </w:lvl>
    <w:lvl w:ilvl="5" w:tplc="18090005" w:tentative="1">
      <w:start w:val="1"/>
      <w:numFmt w:val="bullet"/>
      <w:lvlText w:val=""/>
      <w:lvlJc w:val="left"/>
      <w:pPr>
        <w:ind w:left="4668" w:hanging="360"/>
      </w:pPr>
      <w:rPr>
        <w:rFonts w:ascii="Wingdings" w:hAnsi="Wingdings" w:hint="default"/>
      </w:rPr>
    </w:lvl>
    <w:lvl w:ilvl="6" w:tplc="18090001" w:tentative="1">
      <w:start w:val="1"/>
      <w:numFmt w:val="bullet"/>
      <w:lvlText w:val=""/>
      <w:lvlJc w:val="left"/>
      <w:pPr>
        <w:ind w:left="5388" w:hanging="360"/>
      </w:pPr>
      <w:rPr>
        <w:rFonts w:ascii="Symbol" w:hAnsi="Symbol" w:hint="default"/>
      </w:rPr>
    </w:lvl>
    <w:lvl w:ilvl="7" w:tplc="18090003" w:tentative="1">
      <w:start w:val="1"/>
      <w:numFmt w:val="bullet"/>
      <w:lvlText w:val="o"/>
      <w:lvlJc w:val="left"/>
      <w:pPr>
        <w:ind w:left="6108" w:hanging="360"/>
      </w:pPr>
      <w:rPr>
        <w:rFonts w:ascii="Courier New" w:hAnsi="Courier New" w:cs="Courier New" w:hint="default"/>
      </w:rPr>
    </w:lvl>
    <w:lvl w:ilvl="8" w:tplc="18090005" w:tentative="1">
      <w:start w:val="1"/>
      <w:numFmt w:val="bullet"/>
      <w:lvlText w:val=""/>
      <w:lvlJc w:val="left"/>
      <w:pPr>
        <w:ind w:left="6828" w:hanging="360"/>
      </w:pPr>
      <w:rPr>
        <w:rFonts w:ascii="Wingdings" w:hAnsi="Wingdings" w:hint="default"/>
      </w:rPr>
    </w:lvl>
  </w:abstractNum>
  <w:abstractNum w:abstractNumId="5">
    <w:nsid w:val="74302E24"/>
    <w:multiLevelType w:val="hybridMultilevel"/>
    <w:tmpl w:val="7592D13A"/>
    <w:lvl w:ilvl="0" w:tplc="2FF8A8E4">
      <w:start w:val="1"/>
      <w:numFmt w:val="lowerLetter"/>
      <w:pStyle w:val="letteredlist"/>
      <w:lvlText w:val="%1)"/>
      <w:lvlJc w:val="left"/>
      <w:pPr>
        <w:tabs>
          <w:tab w:val="num" w:pos="360"/>
        </w:tabs>
        <w:ind w:left="360" w:hanging="360"/>
      </w:pPr>
      <w:rPr>
        <w:rFonts w:hint="default"/>
      </w:rPr>
    </w:lvl>
    <w:lvl w:ilvl="1" w:tplc="18090019">
      <w:start w:val="1"/>
      <w:numFmt w:val="lowerLetter"/>
      <w:lvlText w:val="%2."/>
      <w:lvlJc w:val="left"/>
      <w:pPr>
        <w:ind w:left="180" w:hanging="360"/>
      </w:pPr>
    </w:lvl>
    <w:lvl w:ilvl="2" w:tplc="1809001B">
      <w:start w:val="1"/>
      <w:numFmt w:val="lowerRoman"/>
      <w:lvlText w:val="%3."/>
      <w:lvlJc w:val="right"/>
      <w:pPr>
        <w:ind w:left="900" w:hanging="180"/>
      </w:pPr>
    </w:lvl>
    <w:lvl w:ilvl="3" w:tplc="1809000F" w:tentative="1">
      <w:start w:val="1"/>
      <w:numFmt w:val="decimal"/>
      <w:lvlText w:val="%4."/>
      <w:lvlJc w:val="left"/>
      <w:pPr>
        <w:ind w:left="1620" w:hanging="360"/>
      </w:pPr>
    </w:lvl>
    <w:lvl w:ilvl="4" w:tplc="18090019" w:tentative="1">
      <w:start w:val="1"/>
      <w:numFmt w:val="lowerLetter"/>
      <w:lvlText w:val="%5."/>
      <w:lvlJc w:val="left"/>
      <w:pPr>
        <w:ind w:left="2340" w:hanging="360"/>
      </w:pPr>
    </w:lvl>
    <w:lvl w:ilvl="5" w:tplc="1809001B" w:tentative="1">
      <w:start w:val="1"/>
      <w:numFmt w:val="lowerRoman"/>
      <w:lvlText w:val="%6."/>
      <w:lvlJc w:val="right"/>
      <w:pPr>
        <w:ind w:left="3060" w:hanging="180"/>
      </w:pPr>
    </w:lvl>
    <w:lvl w:ilvl="6" w:tplc="1809000F" w:tentative="1">
      <w:start w:val="1"/>
      <w:numFmt w:val="decimal"/>
      <w:lvlText w:val="%7."/>
      <w:lvlJc w:val="left"/>
      <w:pPr>
        <w:ind w:left="3780" w:hanging="360"/>
      </w:pPr>
    </w:lvl>
    <w:lvl w:ilvl="7" w:tplc="18090019" w:tentative="1">
      <w:start w:val="1"/>
      <w:numFmt w:val="lowerLetter"/>
      <w:lvlText w:val="%8."/>
      <w:lvlJc w:val="left"/>
      <w:pPr>
        <w:ind w:left="4500" w:hanging="360"/>
      </w:pPr>
    </w:lvl>
    <w:lvl w:ilvl="8" w:tplc="1809001B" w:tentative="1">
      <w:start w:val="1"/>
      <w:numFmt w:val="lowerRoman"/>
      <w:lvlText w:val="%9."/>
      <w:lvlJc w:val="right"/>
      <w:pPr>
        <w:ind w:left="5220" w:hanging="180"/>
      </w:pPr>
    </w:lvl>
  </w:abstractNum>
  <w:abstractNum w:abstractNumId="6">
    <w:nsid w:val="7C89615E"/>
    <w:multiLevelType w:val="multilevel"/>
    <w:tmpl w:val="CFE66092"/>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6"/>
  </w:num>
  <w:num w:numId="2">
    <w:abstractNumId w:val="6"/>
  </w:num>
  <w:num w:numId="3">
    <w:abstractNumId w:val="6"/>
  </w:num>
  <w:num w:numId="4">
    <w:abstractNumId w:val="6"/>
  </w:num>
  <w:num w:numId="5">
    <w:abstractNumId w:val="1"/>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5"/>
  </w:num>
  <w:num w:numId="19">
    <w:abstractNumId w:val="2"/>
  </w:num>
  <w:num w:numId="20">
    <w:abstractNumId w:val="5"/>
  </w:num>
  <w:num w:numId="21">
    <w:abstractNumId w:val="5"/>
  </w:num>
  <w:num w:numId="22">
    <w:abstractNumId w:val="5"/>
  </w:num>
  <w:num w:numId="23">
    <w:abstractNumId w:val="4"/>
  </w:num>
  <w:num w:numId="24">
    <w:abstractNumId w:val="0"/>
  </w:num>
  <w:num w:numId="25">
    <w:abstractNumId w:val="0"/>
  </w:num>
  <w:num w:numId="26">
    <w:abstractNumId w:val="3"/>
  </w:num>
  <w:num w:numId="27">
    <w:abstractNumId w:val="5"/>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302"/>
    <w:rsid w:val="0002752B"/>
    <w:rsid w:val="00095CB3"/>
    <w:rsid w:val="00097302"/>
    <w:rsid w:val="001357AA"/>
    <w:rsid w:val="001640E0"/>
    <w:rsid w:val="00241B36"/>
    <w:rsid w:val="002C668D"/>
    <w:rsid w:val="002C6914"/>
    <w:rsid w:val="002E1CB8"/>
    <w:rsid w:val="00316BEE"/>
    <w:rsid w:val="003333BB"/>
    <w:rsid w:val="00394008"/>
    <w:rsid w:val="00402B31"/>
    <w:rsid w:val="004218E7"/>
    <w:rsid w:val="004310A1"/>
    <w:rsid w:val="00461BF0"/>
    <w:rsid w:val="004C7D50"/>
    <w:rsid w:val="004D761C"/>
    <w:rsid w:val="00593B3F"/>
    <w:rsid w:val="00664385"/>
    <w:rsid w:val="0068716B"/>
    <w:rsid w:val="006C1594"/>
    <w:rsid w:val="006F1717"/>
    <w:rsid w:val="007376A6"/>
    <w:rsid w:val="007C1698"/>
    <w:rsid w:val="008A536B"/>
    <w:rsid w:val="008A6ABF"/>
    <w:rsid w:val="00995FDD"/>
    <w:rsid w:val="009F0328"/>
    <w:rsid w:val="00A71C84"/>
    <w:rsid w:val="00B04E21"/>
    <w:rsid w:val="00B4728C"/>
    <w:rsid w:val="00B62898"/>
    <w:rsid w:val="00BB1B21"/>
    <w:rsid w:val="00BB580E"/>
    <w:rsid w:val="00BB6F11"/>
    <w:rsid w:val="00BC361C"/>
    <w:rsid w:val="00C83CB9"/>
    <w:rsid w:val="00CF0F6C"/>
    <w:rsid w:val="00D47518"/>
    <w:rsid w:val="00D8636C"/>
    <w:rsid w:val="00DE6706"/>
    <w:rsid w:val="00E14052"/>
    <w:rsid w:val="00E15A92"/>
    <w:rsid w:val="00E3236F"/>
    <w:rsid w:val="00F57CF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FDD"/>
  </w:style>
  <w:style w:type="paragraph" w:styleId="Heading1">
    <w:name w:val="heading 1"/>
    <w:basedOn w:val="Normal"/>
    <w:next w:val="Normal"/>
    <w:link w:val="Heading1Char"/>
    <w:qFormat/>
    <w:rsid w:val="00995FDD"/>
    <w:pPr>
      <w:keepNext/>
      <w:numPr>
        <w:numId w:val="5"/>
      </w:numPr>
      <w:spacing w:before="240" w:after="120" w:line="240" w:lineRule="auto"/>
      <w:outlineLvl w:val="0"/>
    </w:pPr>
    <w:rPr>
      <w:rFonts w:ascii="Times New Roman" w:eastAsia="Times New Roman" w:hAnsi="Times New Roman" w:cs="Times New Roman"/>
      <w:b/>
      <w:bCs/>
      <w:color w:val="000000"/>
      <w:kern w:val="32"/>
      <w:sz w:val="28"/>
      <w:szCs w:val="32"/>
      <w:lang w:val="en-GB" w:eastAsia="en-IE"/>
    </w:rPr>
  </w:style>
  <w:style w:type="paragraph" w:styleId="Heading2">
    <w:name w:val="heading 2"/>
    <w:basedOn w:val="Normal"/>
    <w:next w:val="Normal"/>
    <w:link w:val="Heading2Char"/>
    <w:uiPriority w:val="9"/>
    <w:unhideWhenUsed/>
    <w:qFormat/>
    <w:rsid w:val="00995FDD"/>
    <w:pPr>
      <w:keepNext/>
      <w:keepLines/>
      <w:numPr>
        <w:ilvl w:val="1"/>
        <w:numId w:val="5"/>
      </w:numPr>
      <w:spacing w:before="200" w:after="0"/>
      <w:outlineLvl w:val="1"/>
    </w:pPr>
    <w:rPr>
      <w:rFonts w:asciiTheme="majorHAnsi" w:eastAsia="Times New Roman" w:hAnsiTheme="majorHAnsi" w:cstheme="majorBidi"/>
      <w:b/>
      <w:bCs/>
      <w:color w:val="4F81BD" w:themeColor="accent1"/>
      <w:sz w:val="26"/>
      <w:szCs w:val="26"/>
      <w:lang w:eastAsia="en-IE"/>
    </w:rPr>
  </w:style>
  <w:style w:type="paragraph" w:styleId="Heading3">
    <w:name w:val="heading 3"/>
    <w:basedOn w:val="Normal"/>
    <w:next w:val="Normal"/>
    <w:link w:val="Heading3Char"/>
    <w:uiPriority w:val="9"/>
    <w:unhideWhenUsed/>
    <w:qFormat/>
    <w:rsid w:val="00995FDD"/>
    <w:pPr>
      <w:keepNext/>
      <w:keepLines/>
      <w:numPr>
        <w:ilvl w:val="2"/>
        <w:numId w:val="5"/>
      </w:numPr>
      <w:spacing w:before="200" w:after="0"/>
      <w:outlineLvl w:val="2"/>
    </w:pPr>
    <w:rPr>
      <w:rFonts w:asciiTheme="majorHAnsi" w:eastAsiaTheme="majorEastAsia" w:hAnsiTheme="majorHAnsi" w:cstheme="majorBidi"/>
      <w:b/>
      <w:bCs/>
      <w:color w:val="4F81BD" w:themeColor="accent1"/>
      <w:lang w:val="en-GB"/>
    </w:rPr>
  </w:style>
  <w:style w:type="paragraph" w:styleId="Heading4">
    <w:name w:val="heading 4"/>
    <w:basedOn w:val="Normal"/>
    <w:next w:val="Normal"/>
    <w:link w:val="Heading4Char"/>
    <w:uiPriority w:val="9"/>
    <w:unhideWhenUsed/>
    <w:qFormat/>
    <w:rsid w:val="00995FDD"/>
    <w:pPr>
      <w:keepNext/>
      <w:keepLines/>
      <w:spacing w:before="200" w:after="0"/>
      <w:ind w:left="720" w:hanging="720"/>
      <w:outlineLvl w:val="3"/>
    </w:pPr>
    <w:rPr>
      <w:rFonts w:asciiTheme="majorHAnsi" w:eastAsiaTheme="majorEastAsia" w:hAnsiTheme="majorHAnsi" w:cstheme="majorBidi"/>
      <w:b/>
      <w:bCs/>
      <w:i/>
      <w:iCs/>
      <w:color w:val="4F81BD" w:themeColor="accent1"/>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95FDD"/>
    <w:rPr>
      <w:rFonts w:ascii="Times New Roman" w:eastAsia="Times New Roman" w:hAnsi="Times New Roman" w:cs="Times New Roman"/>
      <w:b/>
      <w:bCs/>
      <w:color w:val="000000"/>
      <w:kern w:val="32"/>
      <w:sz w:val="28"/>
      <w:szCs w:val="32"/>
      <w:lang w:val="en-GB" w:eastAsia="en-IE"/>
    </w:rPr>
  </w:style>
  <w:style w:type="character" w:customStyle="1" w:styleId="Heading2Char">
    <w:name w:val="Heading 2 Char"/>
    <w:basedOn w:val="DefaultParagraphFont"/>
    <w:link w:val="Heading2"/>
    <w:uiPriority w:val="9"/>
    <w:rsid w:val="00995FDD"/>
    <w:rPr>
      <w:rFonts w:asciiTheme="majorHAnsi" w:eastAsia="Times New Roman" w:hAnsiTheme="majorHAnsi" w:cstheme="majorBidi"/>
      <w:b/>
      <w:bCs/>
      <w:color w:val="4F81BD" w:themeColor="accent1"/>
      <w:sz w:val="26"/>
      <w:szCs w:val="26"/>
      <w:lang w:eastAsia="en-IE"/>
    </w:rPr>
  </w:style>
  <w:style w:type="character" w:customStyle="1" w:styleId="Heading3Char">
    <w:name w:val="Heading 3 Char"/>
    <w:basedOn w:val="DefaultParagraphFont"/>
    <w:link w:val="Heading3"/>
    <w:uiPriority w:val="9"/>
    <w:rsid w:val="00995FDD"/>
    <w:rPr>
      <w:rFonts w:asciiTheme="majorHAnsi" w:eastAsiaTheme="majorEastAsia" w:hAnsiTheme="majorHAnsi" w:cstheme="majorBidi"/>
      <w:b/>
      <w:bCs/>
      <w:color w:val="4F81BD" w:themeColor="accent1"/>
      <w:lang w:val="en-GB"/>
    </w:rPr>
  </w:style>
  <w:style w:type="character" w:customStyle="1" w:styleId="Heading4Char">
    <w:name w:val="Heading 4 Char"/>
    <w:basedOn w:val="DefaultParagraphFont"/>
    <w:link w:val="Heading4"/>
    <w:uiPriority w:val="9"/>
    <w:rsid w:val="00995FDD"/>
    <w:rPr>
      <w:rFonts w:asciiTheme="majorHAnsi" w:eastAsiaTheme="majorEastAsia" w:hAnsiTheme="majorHAnsi" w:cstheme="majorBidi"/>
      <w:b/>
      <w:bCs/>
      <w:i/>
      <w:iCs/>
      <w:color w:val="4F81BD" w:themeColor="accent1"/>
      <w:lang w:eastAsia="en-IE"/>
    </w:rPr>
  </w:style>
  <w:style w:type="paragraph" w:styleId="Subtitle">
    <w:name w:val="Subtitle"/>
    <w:basedOn w:val="Normal"/>
    <w:link w:val="SubtitleChar"/>
    <w:qFormat/>
    <w:rsid w:val="00995FDD"/>
    <w:pPr>
      <w:spacing w:before="60" w:after="60" w:line="300" w:lineRule="auto"/>
      <w:jc w:val="both"/>
      <w:outlineLvl w:val="1"/>
    </w:pPr>
    <w:rPr>
      <w:rFonts w:ascii="Verdana" w:eastAsia="Times New Roman" w:hAnsi="Verdana" w:cs="Arial"/>
      <w:b/>
      <w:lang w:val="en-GB" w:eastAsia="fr-BE"/>
    </w:rPr>
  </w:style>
  <w:style w:type="character" w:customStyle="1" w:styleId="SubtitleChar">
    <w:name w:val="Subtitle Char"/>
    <w:basedOn w:val="DefaultParagraphFont"/>
    <w:link w:val="Subtitle"/>
    <w:rsid w:val="00995FDD"/>
    <w:rPr>
      <w:rFonts w:ascii="Verdana" w:eastAsia="Times New Roman" w:hAnsi="Verdana" w:cs="Arial"/>
      <w:b/>
      <w:lang w:val="en-GB" w:eastAsia="fr-BE"/>
    </w:rPr>
  </w:style>
  <w:style w:type="character" w:styleId="Strong">
    <w:name w:val="Strong"/>
    <w:basedOn w:val="DefaultParagraphFont"/>
    <w:uiPriority w:val="22"/>
    <w:qFormat/>
    <w:rsid w:val="00995FDD"/>
    <w:rPr>
      <w:b/>
      <w:bCs/>
    </w:rPr>
  </w:style>
  <w:style w:type="character" w:styleId="Emphasis">
    <w:name w:val="Emphasis"/>
    <w:basedOn w:val="DefaultParagraphFont"/>
    <w:uiPriority w:val="20"/>
    <w:qFormat/>
    <w:rsid w:val="00995FDD"/>
    <w:rPr>
      <w:i/>
      <w:iCs/>
    </w:rPr>
  </w:style>
  <w:style w:type="paragraph" w:styleId="ListParagraph">
    <w:name w:val="List Paragraph"/>
    <w:basedOn w:val="Normal"/>
    <w:link w:val="ListParagraphChar"/>
    <w:uiPriority w:val="34"/>
    <w:qFormat/>
    <w:rsid w:val="00995FDD"/>
    <w:pPr>
      <w:suppressAutoHyphens/>
      <w:spacing w:after="0" w:line="240" w:lineRule="auto"/>
      <w:ind w:left="720"/>
      <w:contextualSpacing/>
      <w:jc w:val="both"/>
    </w:pPr>
    <w:rPr>
      <w:rFonts w:ascii="Arial" w:eastAsia="Times New Roman" w:hAnsi="Arial" w:cs="Times New Roman"/>
      <w:sz w:val="20"/>
      <w:szCs w:val="20"/>
      <w:lang w:val="en-GB" w:eastAsia="ar-SA"/>
    </w:rPr>
  </w:style>
  <w:style w:type="paragraph" w:customStyle="1" w:styleId="Justifiednumbered">
    <w:name w:val="Justified numbered"/>
    <w:basedOn w:val="Heading4"/>
    <w:link w:val="JustifiednumberedChar"/>
    <w:rsid w:val="0002752B"/>
    <w:pPr>
      <w:keepNext w:val="0"/>
      <w:keepLines w:val="0"/>
      <w:numPr>
        <w:ilvl w:val="3"/>
        <w:numId w:val="5"/>
      </w:numPr>
      <w:tabs>
        <w:tab w:val="left" w:pos="1134"/>
      </w:tabs>
      <w:spacing w:before="180" w:after="120" w:line="300" w:lineRule="auto"/>
      <w:jc w:val="both"/>
    </w:pPr>
    <w:rPr>
      <w:rFonts w:ascii="Verdana" w:eastAsia="Times New Roman" w:hAnsi="Verdana" w:cs="Times New Roman"/>
      <w:b w:val="0"/>
      <w:i w:val="0"/>
      <w:iCs w:val="0"/>
      <w:sz w:val="20"/>
      <w:szCs w:val="20"/>
      <w:lang w:val="en-GB"/>
    </w:rPr>
  </w:style>
  <w:style w:type="character" w:customStyle="1" w:styleId="JustifiednumberedChar">
    <w:name w:val="Justified numbered Char"/>
    <w:basedOn w:val="Heading4Char"/>
    <w:link w:val="Justifiednumbered"/>
    <w:rsid w:val="0002752B"/>
    <w:rPr>
      <w:rFonts w:ascii="Verdana" w:eastAsia="Times New Roman" w:hAnsi="Verdana" w:cs="Times New Roman"/>
      <w:b w:val="0"/>
      <w:bCs/>
      <w:i w:val="0"/>
      <w:iCs w:val="0"/>
      <w:color w:val="4F81BD" w:themeColor="accent1"/>
      <w:sz w:val="20"/>
      <w:szCs w:val="20"/>
      <w:lang w:val="en-GB" w:eastAsia="en-IE"/>
    </w:rPr>
  </w:style>
  <w:style w:type="table" w:styleId="TableGrid">
    <w:name w:val="Table Grid"/>
    <w:basedOn w:val="TableNormal"/>
    <w:rsid w:val="000973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SAListSquareBlue">
    <w:name w:val="EMSA_List_Square_Blue"/>
    <w:basedOn w:val="Normal"/>
    <w:rsid w:val="00097302"/>
    <w:pPr>
      <w:numPr>
        <w:numId w:val="6"/>
      </w:numPr>
      <w:spacing w:after="0" w:line="252" w:lineRule="auto"/>
    </w:pPr>
    <w:rPr>
      <w:rFonts w:ascii="Arial" w:hAnsi="Arial" w:cs="Arial"/>
      <w:sz w:val="20"/>
      <w:szCs w:val="20"/>
      <w:lang w:val="en-GB"/>
    </w:rPr>
  </w:style>
  <w:style w:type="paragraph" w:customStyle="1" w:styleId="EMSAContent">
    <w:name w:val="EMSA_Content"/>
    <w:basedOn w:val="Normal"/>
    <w:rsid w:val="00097302"/>
    <w:pPr>
      <w:spacing w:before="240" w:after="240" w:line="240" w:lineRule="atLeast"/>
    </w:pPr>
    <w:rPr>
      <w:rFonts w:ascii="Arial" w:hAnsi="Arial" w:cs="Arial"/>
      <w:sz w:val="20"/>
      <w:szCs w:val="20"/>
      <w:lang w:val="en-GB"/>
    </w:rPr>
  </w:style>
  <w:style w:type="paragraph" w:styleId="Header">
    <w:name w:val="header"/>
    <w:basedOn w:val="Normal"/>
    <w:link w:val="HeaderChar"/>
    <w:unhideWhenUsed/>
    <w:rsid w:val="002C66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668D"/>
  </w:style>
  <w:style w:type="paragraph" w:styleId="Footer">
    <w:name w:val="footer"/>
    <w:basedOn w:val="Normal"/>
    <w:link w:val="FooterChar"/>
    <w:uiPriority w:val="99"/>
    <w:unhideWhenUsed/>
    <w:rsid w:val="002C66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668D"/>
  </w:style>
  <w:style w:type="paragraph" w:customStyle="1" w:styleId="letteredlist">
    <w:name w:val="lettered list"/>
    <w:basedOn w:val="Normal"/>
    <w:link w:val="letteredlistChar"/>
    <w:qFormat/>
    <w:rsid w:val="00402B31"/>
    <w:pPr>
      <w:numPr>
        <w:numId w:val="18"/>
      </w:numPr>
      <w:spacing w:after="0" w:line="300" w:lineRule="auto"/>
      <w:jc w:val="both"/>
    </w:pPr>
    <w:rPr>
      <w:rFonts w:ascii="Verdana" w:eastAsia="Times New Roman" w:hAnsi="Verdana" w:cs="Times New Roman"/>
      <w:sz w:val="20"/>
      <w:szCs w:val="20"/>
      <w:lang w:val="en-GB"/>
    </w:rPr>
  </w:style>
  <w:style w:type="character" w:customStyle="1" w:styleId="letteredlistChar">
    <w:name w:val="lettered list Char"/>
    <w:basedOn w:val="DefaultParagraphFont"/>
    <w:link w:val="letteredlist"/>
    <w:rsid w:val="00402B31"/>
    <w:rPr>
      <w:rFonts w:ascii="Verdana" w:eastAsia="Times New Roman" w:hAnsi="Verdana" w:cs="Times New Roman"/>
      <w:sz w:val="20"/>
      <w:szCs w:val="20"/>
      <w:lang w:val="en-GB"/>
    </w:rPr>
  </w:style>
  <w:style w:type="paragraph" w:styleId="Caption">
    <w:name w:val="caption"/>
    <w:next w:val="EMSAContent"/>
    <w:autoRedefine/>
    <w:uiPriority w:val="35"/>
    <w:unhideWhenUsed/>
    <w:qFormat/>
    <w:rsid w:val="00C83CB9"/>
    <w:pPr>
      <w:keepNext/>
      <w:spacing w:before="60" w:line="240" w:lineRule="auto"/>
      <w:jc w:val="center"/>
    </w:pPr>
    <w:rPr>
      <w:rFonts w:ascii="Arial" w:hAnsi="Arial" w:cs="Arial"/>
      <w:b/>
      <w:bCs/>
      <w:sz w:val="20"/>
      <w:szCs w:val="20"/>
      <w:lang w:val="en-GB"/>
    </w:rPr>
  </w:style>
  <w:style w:type="paragraph" w:customStyle="1" w:styleId="NormalSpecs">
    <w:name w:val="NormalSpecs"/>
    <w:basedOn w:val="Normal"/>
    <w:link w:val="NormalSpecsChar"/>
    <w:qFormat/>
    <w:rsid w:val="006F1717"/>
    <w:pPr>
      <w:suppressAutoHyphens/>
      <w:spacing w:after="100" w:line="300" w:lineRule="auto"/>
      <w:ind w:left="567"/>
      <w:jc w:val="both"/>
    </w:pPr>
    <w:rPr>
      <w:rFonts w:ascii="Verdana" w:eastAsia="Times New Roman" w:hAnsi="Verdana" w:cs="Times New Roman"/>
      <w:sz w:val="20"/>
      <w:szCs w:val="20"/>
      <w:lang w:val="en-GB"/>
    </w:rPr>
  </w:style>
  <w:style w:type="character" w:customStyle="1" w:styleId="NormalSpecsChar">
    <w:name w:val="NormalSpecs Char"/>
    <w:basedOn w:val="DefaultParagraphFont"/>
    <w:link w:val="NormalSpecs"/>
    <w:rsid w:val="006F1717"/>
    <w:rPr>
      <w:rFonts w:ascii="Verdana" w:eastAsia="Times New Roman" w:hAnsi="Verdana" w:cs="Times New Roman"/>
      <w:sz w:val="20"/>
      <w:szCs w:val="20"/>
      <w:lang w:val="en-GB"/>
    </w:rPr>
  </w:style>
  <w:style w:type="paragraph" w:customStyle="1" w:styleId="bulletlist">
    <w:name w:val="bulletlist"/>
    <w:basedOn w:val="Normal"/>
    <w:link w:val="bulletlistChar"/>
    <w:qFormat/>
    <w:rsid w:val="00664385"/>
    <w:pPr>
      <w:numPr>
        <w:numId w:val="23"/>
      </w:numPr>
      <w:suppressAutoHyphens/>
      <w:spacing w:after="100" w:line="300" w:lineRule="auto"/>
      <w:jc w:val="both"/>
    </w:pPr>
    <w:rPr>
      <w:rFonts w:ascii="Verdana" w:eastAsia="Times New Roman" w:hAnsi="Verdana" w:cs="Times New Roman"/>
      <w:sz w:val="20"/>
      <w:szCs w:val="20"/>
      <w:lang w:val="en-GB"/>
    </w:rPr>
  </w:style>
  <w:style w:type="character" w:customStyle="1" w:styleId="bulletlistChar">
    <w:name w:val="bulletlist Char"/>
    <w:basedOn w:val="DefaultParagraphFont"/>
    <w:link w:val="bulletlist"/>
    <w:rsid w:val="00664385"/>
    <w:rPr>
      <w:rFonts w:ascii="Verdana" w:eastAsia="Times New Roman" w:hAnsi="Verdana" w:cs="Times New Roman"/>
      <w:sz w:val="20"/>
      <w:szCs w:val="20"/>
      <w:lang w:val="en-GB"/>
    </w:rPr>
  </w:style>
  <w:style w:type="character" w:customStyle="1" w:styleId="ListParagraphChar">
    <w:name w:val="List Paragraph Char"/>
    <w:link w:val="ListParagraph"/>
    <w:uiPriority w:val="34"/>
    <w:locked/>
    <w:rsid w:val="00E3236F"/>
    <w:rPr>
      <w:rFonts w:ascii="Arial" w:eastAsia="Times New Roman" w:hAnsi="Arial" w:cs="Times New Roman"/>
      <w:sz w:val="20"/>
      <w:szCs w:val="20"/>
      <w:lang w:val="en-GB" w:eastAsia="ar-SA"/>
    </w:rPr>
  </w:style>
  <w:style w:type="paragraph" w:styleId="BalloonText">
    <w:name w:val="Balloon Text"/>
    <w:basedOn w:val="Normal"/>
    <w:link w:val="BalloonTextChar"/>
    <w:uiPriority w:val="99"/>
    <w:semiHidden/>
    <w:unhideWhenUsed/>
    <w:rsid w:val="006C1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594"/>
    <w:rPr>
      <w:rFonts w:ascii="Tahoma" w:hAnsi="Tahoma" w:cs="Tahoma"/>
      <w:sz w:val="16"/>
      <w:szCs w:val="16"/>
    </w:rPr>
  </w:style>
  <w:style w:type="character" w:styleId="CommentReference">
    <w:name w:val="annotation reference"/>
    <w:basedOn w:val="DefaultParagraphFont"/>
    <w:uiPriority w:val="99"/>
    <w:semiHidden/>
    <w:unhideWhenUsed/>
    <w:rsid w:val="006C1594"/>
    <w:rPr>
      <w:sz w:val="16"/>
      <w:szCs w:val="16"/>
    </w:rPr>
  </w:style>
  <w:style w:type="paragraph" w:styleId="CommentText">
    <w:name w:val="annotation text"/>
    <w:basedOn w:val="Normal"/>
    <w:link w:val="CommentTextChar"/>
    <w:uiPriority w:val="99"/>
    <w:semiHidden/>
    <w:unhideWhenUsed/>
    <w:rsid w:val="006C1594"/>
    <w:pPr>
      <w:spacing w:line="240" w:lineRule="auto"/>
    </w:pPr>
    <w:rPr>
      <w:sz w:val="20"/>
      <w:szCs w:val="20"/>
    </w:rPr>
  </w:style>
  <w:style w:type="character" w:customStyle="1" w:styleId="CommentTextChar">
    <w:name w:val="Comment Text Char"/>
    <w:basedOn w:val="DefaultParagraphFont"/>
    <w:link w:val="CommentText"/>
    <w:uiPriority w:val="99"/>
    <w:semiHidden/>
    <w:rsid w:val="006C1594"/>
    <w:rPr>
      <w:sz w:val="20"/>
      <w:szCs w:val="20"/>
    </w:rPr>
  </w:style>
  <w:style w:type="paragraph" w:styleId="CommentSubject">
    <w:name w:val="annotation subject"/>
    <w:basedOn w:val="CommentText"/>
    <w:next w:val="CommentText"/>
    <w:link w:val="CommentSubjectChar"/>
    <w:uiPriority w:val="99"/>
    <w:semiHidden/>
    <w:unhideWhenUsed/>
    <w:rsid w:val="006C1594"/>
    <w:rPr>
      <w:b/>
      <w:bCs/>
    </w:rPr>
  </w:style>
  <w:style w:type="character" w:customStyle="1" w:styleId="CommentSubjectChar">
    <w:name w:val="Comment Subject Char"/>
    <w:basedOn w:val="CommentTextChar"/>
    <w:link w:val="CommentSubject"/>
    <w:uiPriority w:val="99"/>
    <w:semiHidden/>
    <w:rsid w:val="006C159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FDD"/>
  </w:style>
  <w:style w:type="paragraph" w:styleId="Heading1">
    <w:name w:val="heading 1"/>
    <w:basedOn w:val="Normal"/>
    <w:next w:val="Normal"/>
    <w:link w:val="Heading1Char"/>
    <w:qFormat/>
    <w:rsid w:val="00995FDD"/>
    <w:pPr>
      <w:keepNext/>
      <w:numPr>
        <w:numId w:val="5"/>
      </w:numPr>
      <w:spacing w:before="240" w:after="120" w:line="240" w:lineRule="auto"/>
      <w:outlineLvl w:val="0"/>
    </w:pPr>
    <w:rPr>
      <w:rFonts w:ascii="Times New Roman" w:eastAsia="Times New Roman" w:hAnsi="Times New Roman" w:cs="Times New Roman"/>
      <w:b/>
      <w:bCs/>
      <w:color w:val="000000"/>
      <w:kern w:val="32"/>
      <w:sz w:val="28"/>
      <w:szCs w:val="32"/>
      <w:lang w:val="en-GB" w:eastAsia="en-IE"/>
    </w:rPr>
  </w:style>
  <w:style w:type="paragraph" w:styleId="Heading2">
    <w:name w:val="heading 2"/>
    <w:basedOn w:val="Normal"/>
    <w:next w:val="Normal"/>
    <w:link w:val="Heading2Char"/>
    <w:uiPriority w:val="9"/>
    <w:unhideWhenUsed/>
    <w:qFormat/>
    <w:rsid w:val="00995FDD"/>
    <w:pPr>
      <w:keepNext/>
      <w:keepLines/>
      <w:numPr>
        <w:ilvl w:val="1"/>
        <w:numId w:val="5"/>
      </w:numPr>
      <w:spacing w:before="200" w:after="0"/>
      <w:outlineLvl w:val="1"/>
    </w:pPr>
    <w:rPr>
      <w:rFonts w:asciiTheme="majorHAnsi" w:eastAsia="Times New Roman" w:hAnsiTheme="majorHAnsi" w:cstheme="majorBidi"/>
      <w:b/>
      <w:bCs/>
      <w:color w:val="4F81BD" w:themeColor="accent1"/>
      <w:sz w:val="26"/>
      <w:szCs w:val="26"/>
      <w:lang w:eastAsia="en-IE"/>
    </w:rPr>
  </w:style>
  <w:style w:type="paragraph" w:styleId="Heading3">
    <w:name w:val="heading 3"/>
    <w:basedOn w:val="Normal"/>
    <w:next w:val="Normal"/>
    <w:link w:val="Heading3Char"/>
    <w:uiPriority w:val="9"/>
    <w:unhideWhenUsed/>
    <w:qFormat/>
    <w:rsid w:val="00995FDD"/>
    <w:pPr>
      <w:keepNext/>
      <w:keepLines/>
      <w:numPr>
        <w:ilvl w:val="2"/>
        <w:numId w:val="5"/>
      </w:numPr>
      <w:spacing w:before="200" w:after="0"/>
      <w:outlineLvl w:val="2"/>
    </w:pPr>
    <w:rPr>
      <w:rFonts w:asciiTheme="majorHAnsi" w:eastAsiaTheme="majorEastAsia" w:hAnsiTheme="majorHAnsi" w:cstheme="majorBidi"/>
      <w:b/>
      <w:bCs/>
      <w:color w:val="4F81BD" w:themeColor="accent1"/>
      <w:lang w:val="en-GB"/>
    </w:rPr>
  </w:style>
  <w:style w:type="paragraph" w:styleId="Heading4">
    <w:name w:val="heading 4"/>
    <w:basedOn w:val="Normal"/>
    <w:next w:val="Normal"/>
    <w:link w:val="Heading4Char"/>
    <w:uiPriority w:val="9"/>
    <w:unhideWhenUsed/>
    <w:qFormat/>
    <w:rsid w:val="00995FDD"/>
    <w:pPr>
      <w:keepNext/>
      <w:keepLines/>
      <w:spacing w:before="200" w:after="0"/>
      <w:ind w:left="720" w:hanging="720"/>
      <w:outlineLvl w:val="3"/>
    </w:pPr>
    <w:rPr>
      <w:rFonts w:asciiTheme="majorHAnsi" w:eastAsiaTheme="majorEastAsia" w:hAnsiTheme="majorHAnsi" w:cstheme="majorBidi"/>
      <w:b/>
      <w:bCs/>
      <w:i/>
      <w:iCs/>
      <w:color w:val="4F81BD" w:themeColor="accent1"/>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95FDD"/>
    <w:rPr>
      <w:rFonts w:ascii="Times New Roman" w:eastAsia="Times New Roman" w:hAnsi="Times New Roman" w:cs="Times New Roman"/>
      <w:b/>
      <w:bCs/>
      <w:color w:val="000000"/>
      <w:kern w:val="32"/>
      <w:sz w:val="28"/>
      <w:szCs w:val="32"/>
      <w:lang w:val="en-GB" w:eastAsia="en-IE"/>
    </w:rPr>
  </w:style>
  <w:style w:type="character" w:customStyle="1" w:styleId="Heading2Char">
    <w:name w:val="Heading 2 Char"/>
    <w:basedOn w:val="DefaultParagraphFont"/>
    <w:link w:val="Heading2"/>
    <w:uiPriority w:val="9"/>
    <w:rsid w:val="00995FDD"/>
    <w:rPr>
      <w:rFonts w:asciiTheme="majorHAnsi" w:eastAsia="Times New Roman" w:hAnsiTheme="majorHAnsi" w:cstheme="majorBidi"/>
      <w:b/>
      <w:bCs/>
      <w:color w:val="4F81BD" w:themeColor="accent1"/>
      <w:sz w:val="26"/>
      <w:szCs w:val="26"/>
      <w:lang w:eastAsia="en-IE"/>
    </w:rPr>
  </w:style>
  <w:style w:type="character" w:customStyle="1" w:styleId="Heading3Char">
    <w:name w:val="Heading 3 Char"/>
    <w:basedOn w:val="DefaultParagraphFont"/>
    <w:link w:val="Heading3"/>
    <w:uiPriority w:val="9"/>
    <w:rsid w:val="00995FDD"/>
    <w:rPr>
      <w:rFonts w:asciiTheme="majorHAnsi" w:eastAsiaTheme="majorEastAsia" w:hAnsiTheme="majorHAnsi" w:cstheme="majorBidi"/>
      <w:b/>
      <w:bCs/>
      <w:color w:val="4F81BD" w:themeColor="accent1"/>
      <w:lang w:val="en-GB"/>
    </w:rPr>
  </w:style>
  <w:style w:type="character" w:customStyle="1" w:styleId="Heading4Char">
    <w:name w:val="Heading 4 Char"/>
    <w:basedOn w:val="DefaultParagraphFont"/>
    <w:link w:val="Heading4"/>
    <w:uiPriority w:val="9"/>
    <w:rsid w:val="00995FDD"/>
    <w:rPr>
      <w:rFonts w:asciiTheme="majorHAnsi" w:eastAsiaTheme="majorEastAsia" w:hAnsiTheme="majorHAnsi" w:cstheme="majorBidi"/>
      <w:b/>
      <w:bCs/>
      <w:i/>
      <w:iCs/>
      <w:color w:val="4F81BD" w:themeColor="accent1"/>
      <w:lang w:eastAsia="en-IE"/>
    </w:rPr>
  </w:style>
  <w:style w:type="paragraph" w:styleId="Subtitle">
    <w:name w:val="Subtitle"/>
    <w:basedOn w:val="Normal"/>
    <w:link w:val="SubtitleChar"/>
    <w:qFormat/>
    <w:rsid w:val="00995FDD"/>
    <w:pPr>
      <w:spacing w:before="60" w:after="60" w:line="300" w:lineRule="auto"/>
      <w:jc w:val="both"/>
      <w:outlineLvl w:val="1"/>
    </w:pPr>
    <w:rPr>
      <w:rFonts w:ascii="Verdana" w:eastAsia="Times New Roman" w:hAnsi="Verdana" w:cs="Arial"/>
      <w:b/>
      <w:lang w:val="en-GB" w:eastAsia="fr-BE"/>
    </w:rPr>
  </w:style>
  <w:style w:type="character" w:customStyle="1" w:styleId="SubtitleChar">
    <w:name w:val="Subtitle Char"/>
    <w:basedOn w:val="DefaultParagraphFont"/>
    <w:link w:val="Subtitle"/>
    <w:rsid w:val="00995FDD"/>
    <w:rPr>
      <w:rFonts w:ascii="Verdana" w:eastAsia="Times New Roman" w:hAnsi="Verdana" w:cs="Arial"/>
      <w:b/>
      <w:lang w:val="en-GB" w:eastAsia="fr-BE"/>
    </w:rPr>
  </w:style>
  <w:style w:type="character" w:styleId="Strong">
    <w:name w:val="Strong"/>
    <w:basedOn w:val="DefaultParagraphFont"/>
    <w:uiPriority w:val="22"/>
    <w:qFormat/>
    <w:rsid w:val="00995FDD"/>
    <w:rPr>
      <w:b/>
      <w:bCs/>
    </w:rPr>
  </w:style>
  <w:style w:type="character" w:styleId="Emphasis">
    <w:name w:val="Emphasis"/>
    <w:basedOn w:val="DefaultParagraphFont"/>
    <w:uiPriority w:val="20"/>
    <w:qFormat/>
    <w:rsid w:val="00995FDD"/>
    <w:rPr>
      <w:i/>
      <w:iCs/>
    </w:rPr>
  </w:style>
  <w:style w:type="paragraph" w:styleId="ListParagraph">
    <w:name w:val="List Paragraph"/>
    <w:basedOn w:val="Normal"/>
    <w:link w:val="ListParagraphChar"/>
    <w:uiPriority w:val="34"/>
    <w:qFormat/>
    <w:rsid w:val="00995FDD"/>
    <w:pPr>
      <w:suppressAutoHyphens/>
      <w:spacing w:after="0" w:line="240" w:lineRule="auto"/>
      <w:ind w:left="720"/>
      <w:contextualSpacing/>
      <w:jc w:val="both"/>
    </w:pPr>
    <w:rPr>
      <w:rFonts w:ascii="Arial" w:eastAsia="Times New Roman" w:hAnsi="Arial" w:cs="Times New Roman"/>
      <w:sz w:val="20"/>
      <w:szCs w:val="20"/>
      <w:lang w:val="en-GB" w:eastAsia="ar-SA"/>
    </w:rPr>
  </w:style>
  <w:style w:type="paragraph" w:customStyle="1" w:styleId="Justifiednumbered">
    <w:name w:val="Justified numbered"/>
    <w:basedOn w:val="Heading4"/>
    <w:link w:val="JustifiednumberedChar"/>
    <w:rsid w:val="0002752B"/>
    <w:pPr>
      <w:keepNext w:val="0"/>
      <w:keepLines w:val="0"/>
      <w:numPr>
        <w:ilvl w:val="3"/>
        <w:numId w:val="5"/>
      </w:numPr>
      <w:tabs>
        <w:tab w:val="left" w:pos="1134"/>
      </w:tabs>
      <w:spacing w:before="180" w:after="120" w:line="300" w:lineRule="auto"/>
      <w:jc w:val="both"/>
    </w:pPr>
    <w:rPr>
      <w:rFonts w:ascii="Verdana" w:eastAsia="Times New Roman" w:hAnsi="Verdana" w:cs="Times New Roman"/>
      <w:b w:val="0"/>
      <w:i w:val="0"/>
      <w:iCs w:val="0"/>
      <w:sz w:val="20"/>
      <w:szCs w:val="20"/>
      <w:lang w:val="en-GB"/>
    </w:rPr>
  </w:style>
  <w:style w:type="character" w:customStyle="1" w:styleId="JustifiednumberedChar">
    <w:name w:val="Justified numbered Char"/>
    <w:basedOn w:val="Heading4Char"/>
    <w:link w:val="Justifiednumbered"/>
    <w:rsid w:val="0002752B"/>
    <w:rPr>
      <w:rFonts w:ascii="Verdana" w:eastAsia="Times New Roman" w:hAnsi="Verdana" w:cs="Times New Roman"/>
      <w:b w:val="0"/>
      <w:bCs/>
      <w:i w:val="0"/>
      <w:iCs w:val="0"/>
      <w:color w:val="4F81BD" w:themeColor="accent1"/>
      <w:sz w:val="20"/>
      <w:szCs w:val="20"/>
      <w:lang w:val="en-GB" w:eastAsia="en-IE"/>
    </w:rPr>
  </w:style>
  <w:style w:type="table" w:styleId="TableGrid">
    <w:name w:val="Table Grid"/>
    <w:basedOn w:val="TableNormal"/>
    <w:rsid w:val="000973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SAListSquareBlue">
    <w:name w:val="EMSA_List_Square_Blue"/>
    <w:basedOn w:val="Normal"/>
    <w:rsid w:val="00097302"/>
    <w:pPr>
      <w:numPr>
        <w:numId w:val="6"/>
      </w:numPr>
      <w:spacing w:after="0" w:line="252" w:lineRule="auto"/>
    </w:pPr>
    <w:rPr>
      <w:rFonts w:ascii="Arial" w:hAnsi="Arial" w:cs="Arial"/>
      <w:sz w:val="20"/>
      <w:szCs w:val="20"/>
      <w:lang w:val="en-GB"/>
    </w:rPr>
  </w:style>
  <w:style w:type="paragraph" w:customStyle="1" w:styleId="EMSAContent">
    <w:name w:val="EMSA_Content"/>
    <w:basedOn w:val="Normal"/>
    <w:rsid w:val="00097302"/>
    <w:pPr>
      <w:spacing w:before="240" w:after="240" w:line="240" w:lineRule="atLeast"/>
    </w:pPr>
    <w:rPr>
      <w:rFonts w:ascii="Arial" w:hAnsi="Arial" w:cs="Arial"/>
      <w:sz w:val="20"/>
      <w:szCs w:val="20"/>
      <w:lang w:val="en-GB"/>
    </w:rPr>
  </w:style>
  <w:style w:type="paragraph" w:styleId="Header">
    <w:name w:val="header"/>
    <w:basedOn w:val="Normal"/>
    <w:link w:val="HeaderChar"/>
    <w:unhideWhenUsed/>
    <w:rsid w:val="002C66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668D"/>
  </w:style>
  <w:style w:type="paragraph" w:styleId="Footer">
    <w:name w:val="footer"/>
    <w:basedOn w:val="Normal"/>
    <w:link w:val="FooterChar"/>
    <w:uiPriority w:val="99"/>
    <w:unhideWhenUsed/>
    <w:rsid w:val="002C66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668D"/>
  </w:style>
  <w:style w:type="paragraph" w:customStyle="1" w:styleId="letteredlist">
    <w:name w:val="lettered list"/>
    <w:basedOn w:val="Normal"/>
    <w:link w:val="letteredlistChar"/>
    <w:qFormat/>
    <w:rsid w:val="00402B31"/>
    <w:pPr>
      <w:numPr>
        <w:numId w:val="18"/>
      </w:numPr>
      <w:spacing w:after="0" w:line="300" w:lineRule="auto"/>
      <w:jc w:val="both"/>
    </w:pPr>
    <w:rPr>
      <w:rFonts w:ascii="Verdana" w:eastAsia="Times New Roman" w:hAnsi="Verdana" w:cs="Times New Roman"/>
      <w:sz w:val="20"/>
      <w:szCs w:val="20"/>
      <w:lang w:val="en-GB"/>
    </w:rPr>
  </w:style>
  <w:style w:type="character" w:customStyle="1" w:styleId="letteredlistChar">
    <w:name w:val="lettered list Char"/>
    <w:basedOn w:val="DefaultParagraphFont"/>
    <w:link w:val="letteredlist"/>
    <w:rsid w:val="00402B31"/>
    <w:rPr>
      <w:rFonts w:ascii="Verdana" w:eastAsia="Times New Roman" w:hAnsi="Verdana" w:cs="Times New Roman"/>
      <w:sz w:val="20"/>
      <w:szCs w:val="20"/>
      <w:lang w:val="en-GB"/>
    </w:rPr>
  </w:style>
  <w:style w:type="paragraph" w:styleId="Caption">
    <w:name w:val="caption"/>
    <w:next w:val="EMSAContent"/>
    <w:autoRedefine/>
    <w:uiPriority w:val="35"/>
    <w:unhideWhenUsed/>
    <w:qFormat/>
    <w:rsid w:val="00C83CB9"/>
    <w:pPr>
      <w:keepNext/>
      <w:spacing w:before="60" w:line="240" w:lineRule="auto"/>
      <w:jc w:val="center"/>
    </w:pPr>
    <w:rPr>
      <w:rFonts w:ascii="Arial" w:hAnsi="Arial" w:cs="Arial"/>
      <w:b/>
      <w:bCs/>
      <w:sz w:val="20"/>
      <w:szCs w:val="20"/>
      <w:lang w:val="en-GB"/>
    </w:rPr>
  </w:style>
  <w:style w:type="paragraph" w:customStyle="1" w:styleId="NormalSpecs">
    <w:name w:val="NormalSpecs"/>
    <w:basedOn w:val="Normal"/>
    <w:link w:val="NormalSpecsChar"/>
    <w:qFormat/>
    <w:rsid w:val="006F1717"/>
    <w:pPr>
      <w:suppressAutoHyphens/>
      <w:spacing w:after="100" w:line="300" w:lineRule="auto"/>
      <w:ind w:left="567"/>
      <w:jc w:val="both"/>
    </w:pPr>
    <w:rPr>
      <w:rFonts w:ascii="Verdana" w:eastAsia="Times New Roman" w:hAnsi="Verdana" w:cs="Times New Roman"/>
      <w:sz w:val="20"/>
      <w:szCs w:val="20"/>
      <w:lang w:val="en-GB"/>
    </w:rPr>
  </w:style>
  <w:style w:type="character" w:customStyle="1" w:styleId="NormalSpecsChar">
    <w:name w:val="NormalSpecs Char"/>
    <w:basedOn w:val="DefaultParagraphFont"/>
    <w:link w:val="NormalSpecs"/>
    <w:rsid w:val="006F1717"/>
    <w:rPr>
      <w:rFonts w:ascii="Verdana" w:eastAsia="Times New Roman" w:hAnsi="Verdana" w:cs="Times New Roman"/>
      <w:sz w:val="20"/>
      <w:szCs w:val="20"/>
      <w:lang w:val="en-GB"/>
    </w:rPr>
  </w:style>
  <w:style w:type="paragraph" w:customStyle="1" w:styleId="bulletlist">
    <w:name w:val="bulletlist"/>
    <w:basedOn w:val="Normal"/>
    <w:link w:val="bulletlistChar"/>
    <w:qFormat/>
    <w:rsid w:val="00664385"/>
    <w:pPr>
      <w:numPr>
        <w:numId w:val="23"/>
      </w:numPr>
      <w:suppressAutoHyphens/>
      <w:spacing w:after="100" w:line="300" w:lineRule="auto"/>
      <w:jc w:val="both"/>
    </w:pPr>
    <w:rPr>
      <w:rFonts w:ascii="Verdana" w:eastAsia="Times New Roman" w:hAnsi="Verdana" w:cs="Times New Roman"/>
      <w:sz w:val="20"/>
      <w:szCs w:val="20"/>
      <w:lang w:val="en-GB"/>
    </w:rPr>
  </w:style>
  <w:style w:type="character" w:customStyle="1" w:styleId="bulletlistChar">
    <w:name w:val="bulletlist Char"/>
    <w:basedOn w:val="DefaultParagraphFont"/>
    <w:link w:val="bulletlist"/>
    <w:rsid w:val="00664385"/>
    <w:rPr>
      <w:rFonts w:ascii="Verdana" w:eastAsia="Times New Roman" w:hAnsi="Verdana" w:cs="Times New Roman"/>
      <w:sz w:val="20"/>
      <w:szCs w:val="20"/>
      <w:lang w:val="en-GB"/>
    </w:rPr>
  </w:style>
  <w:style w:type="character" w:customStyle="1" w:styleId="ListParagraphChar">
    <w:name w:val="List Paragraph Char"/>
    <w:link w:val="ListParagraph"/>
    <w:uiPriority w:val="34"/>
    <w:locked/>
    <w:rsid w:val="00E3236F"/>
    <w:rPr>
      <w:rFonts w:ascii="Arial" w:eastAsia="Times New Roman" w:hAnsi="Arial" w:cs="Times New Roman"/>
      <w:sz w:val="20"/>
      <w:szCs w:val="20"/>
      <w:lang w:val="en-GB" w:eastAsia="ar-SA"/>
    </w:rPr>
  </w:style>
  <w:style w:type="paragraph" w:styleId="BalloonText">
    <w:name w:val="Balloon Text"/>
    <w:basedOn w:val="Normal"/>
    <w:link w:val="BalloonTextChar"/>
    <w:uiPriority w:val="99"/>
    <w:semiHidden/>
    <w:unhideWhenUsed/>
    <w:rsid w:val="006C15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594"/>
    <w:rPr>
      <w:rFonts w:ascii="Tahoma" w:hAnsi="Tahoma" w:cs="Tahoma"/>
      <w:sz w:val="16"/>
      <w:szCs w:val="16"/>
    </w:rPr>
  </w:style>
  <w:style w:type="character" w:styleId="CommentReference">
    <w:name w:val="annotation reference"/>
    <w:basedOn w:val="DefaultParagraphFont"/>
    <w:uiPriority w:val="99"/>
    <w:semiHidden/>
    <w:unhideWhenUsed/>
    <w:rsid w:val="006C1594"/>
    <w:rPr>
      <w:sz w:val="16"/>
      <w:szCs w:val="16"/>
    </w:rPr>
  </w:style>
  <w:style w:type="paragraph" w:styleId="CommentText">
    <w:name w:val="annotation text"/>
    <w:basedOn w:val="Normal"/>
    <w:link w:val="CommentTextChar"/>
    <w:uiPriority w:val="99"/>
    <w:semiHidden/>
    <w:unhideWhenUsed/>
    <w:rsid w:val="006C1594"/>
    <w:pPr>
      <w:spacing w:line="240" w:lineRule="auto"/>
    </w:pPr>
    <w:rPr>
      <w:sz w:val="20"/>
      <w:szCs w:val="20"/>
    </w:rPr>
  </w:style>
  <w:style w:type="character" w:customStyle="1" w:styleId="CommentTextChar">
    <w:name w:val="Comment Text Char"/>
    <w:basedOn w:val="DefaultParagraphFont"/>
    <w:link w:val="CommentText"/>
    <w:uiPriority w:val="99"/>
    <w:semiHidden/>
    <w:rsid w:val="006C1594"/>
    <w:rPr>
      <w:sz w:val="20"/>
      <w:szCs w:val="20"/>
    </w:rPr>
  </w:style>
  <w:style w:type="paragraph" w:styleId="CommentSubject">
    <w:name w:val="annotation subject"/>
    <w:basedOn w:val="CommentText"/>
    <w:next w:val="CommentText"/>
    <w:link w:val="CommentSubjectChar"/>
    <w:uiPriority w:val="99"/>
    <w:semiHidden/>
    <w:unhideWhenUsed/>
    <w:rsid w:val="006C1594"/>
    <w:rPr>
      <w:b/>
      <w:bCs/>
    </w:rPr>
  </w:style>
  <w:style w:type="character" w:customStyle="1" w:styleId="CommentSubjectChar">
    <w:name w:val="Comment Subject Char"/>
    <w:basedOn w:val="CommentTextChar"/>
    <w:link w:val="CommentSubject"/>
    <w:uiPriority w:val="99"/>
    <w:semiHidden/>
    <w:rsid w:val="006C15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524">
      <w:bodyDiv w:val="1"/>
      <w:marLeft w:val="0"/>
      <w:marRight w:val="0"/>
      <w:marTop w:val="0"/>
      <w:marBottom w:val="0"/>
      <w:divBdr>
        <w:top w:val="none" w:sz="0" w:space="0" w:color="auto"/>
        <w:left w:val="none" w:sz="0" w:space="0" w:color="auto"/>
        <w:bottom w:val="none" w:sz="0" w:space="0" w:color="auto"/>
        <w:right w:val="none" w:sz="0" w:space="0" w:color="auto"/>
      </w:divBdr>
    </w:div>
    <w:div w:id="121388707">
      <w:bodyDiv w:val="1"/>
      <w:marLeft w:val="0"/>
      <w:marRight w:val="0"/>
      <w:marTop w:val="0"/>
      <w:marBottom w:val="0"/>
      <w:divBdr>
        <w:top w:val="none" w:sz="0" w:space="0" w:color="auto"/>
        <w:left w:val="none" w:sz="0" w:space="0" w:color="auto"/>
        <w:bottom w:val="none" w:sz="0" w:space="0" w:color="auto"/>
        <w:right w:val="none" w:sz="0" w:space="0" w:color="auto"/>
      </w:divBdr>
    </w:div>
    <w:div w:id="266230232">
      <w:bodyDiv w:val="1"/>
      <w:marLeft w:val="0"/>
      <w:marRight w:val="0"/>
      <w:marTop w:val="0"/>
      <w:marBottom w:val="0"/>
      <w:divBdr>
        <w:top w:val="none" w:sz="0" w:space="0" w:color="auto"/>
        <w:left w:val="none" w:sz="0" w:space="0" w:color="auto"/>
        <w:bottom w:val="none" w:sz="0" w:space="0" w:color="auto"/>
        <w:right w:val="none" w:sz="0" w:space="0" w:color="auto"/>
      </w:divBdr>
    </w:div>
    <w:div w:id="432820615">
      <w:bodyDiv w:val="1"/>
      <w:marLeft w:val="0"/>
      <w:marRight w:val="0"/>
      <w:marTop w:val="0"/>
      <w:marBottom w:val="0"/>
      <w:divBdr>
        <w:top w:val="none" w:sz="0" w:space="0" w:color="auto"/>
        <w:left w:val="none" w:sz="0" w:space="0" w:color="auto"/>
        <w:bottom w:val="none" w:sz="0" w:space="0" w:color="auto"/>
        <w:right w:val="none" w:sz="0" w:space="0" w:color="auto"/>
      </w:divBdr>
    </w:div>
    <w:div w:id="848445985">
      <w:bodyDiv w:val="1"/>
      <w:marLeft w:val="0"/>
      <w:marRight w:val="0"/>
      <w:marTop w:val="0"/>
      <w:marBottom w:val="0"/>
      <w:divBdr>
        <w:top w:val="none" w:sz="0" w:space="0" w:color="auto"/>
        <w:left w:val="none" w:sz="0" w:space="0" w:color="auto"/>
        <w:bottom w:val="none" w:sz="0" w:space="0" w:color="auto"/>
        <w:right w:val="none" w:sz="0" w:space="0" w:color="auto"/>
      </w:divBdr>
    </w:div>
    <w:div w:id="866404729">
      <w:bodyDiv w:val="1"/>
      <w:marLeft w:val="0"/>
      <w:marRight w:val="0"/>
      <w:marTop w:val="0"/>
      <w:marBottom w:val="0"/>
      <w:divBdr>
        <w:top w:val="none" w:sz="0" w:space="0" w:color="auto"/>
        <w:left w:val="none" w:sz="0" w:space="0" w:color="auto"/>
        <w:bottom w:val="none" w:sz="0" w:space="0" w:color="auto"/>
        <w:right w:val="none" w:sz="0" w:space="0" w:color="auto"/>
      </w:divBdr>
    </w:div>
    <w:div w:id="1128938950">
      <w:bodyDiv w:val="1"/>
      <w:marLeft w:val="0"/>
      <w:marRight w:val="0"/>
      <w:marTop w:val="0"/>
      <w:marBottom w:val="0"/>
      <w:divBdr>
        <w:top w:val="none" w:sz="0" w:space="0" w:color="auto"/>
        <w:left w:val="none" w:sz="0" w:space="0" w:color="auto"/>
        <w:bottom w:val="none" w:sz="0" w:space="0" w:color="auto"/>
        <w:right w:val="none" w:sz="0" w:space="0" w:color="auto"/>
      </w:divBdr>
    </w:div>
    <w:div w:id="1371757884">
      <w:bodyDiv w:val="1"/>
      <w:marLeft w:val="0"/>
      <w:marRight w:val="0"/>
      <w:marTop w:val="0"/>
      <w:marBottom w:val="0"/>
      <w:divBdr>
        <w:top w:val="none" w:sz="0" w:space="0" w:color="auto"/>
        <w:left w:val="none" w:sz="0" w:space="0" w:color="auto"/>
        <w:bottom w:val="none" w:sz="0" w:space="0" w:color="auto"/>
        <w:right w:val="none" w:sz="0" w:space="0" w:color="auto"/>
      </w:divBdr>
    </w:div>
    <w:div w:id="1414282673">
      <w:bodyDiv w:val="1"/>
      <w:marLeft w:val="0"/>
      <w:marRight w:val="0"/>
      <w:marTop w:val="0"/>
      <w:marBottom w:val="0"/>
      <w:divBdr>
        <w:top w:val="none" w:sz="0" w:space="0" w:color="auto"/>
        <w:left w:val="none" w:sz="0" w:space="0" w:color="auto"/>
        <w:bottom w:val="none" w:sz="0" w:space="0" w:color="auto"/>
        <w:right w:val="none" w:sz="0" w:space="0" w:color="auto"/>
      </w:divBdr>
    </w:div>
    <w:div w:id="1415979094">
      <w:bodyDiv w:val="1"/>
      <w:marLeft w:val="0"/>
      <w:marRight w:val="0"/>
      <w:marTop w:val="0"/>
      <w:marBottom w:val="0"/>
      <w:divBdr>
        <w:top w:val="none" w:sz="0" w:space="0" w:color="auto"/>
        <w:left w:val="none" w:sz="0" w:space="0" w:color="auto"/>
        <w:bottom w:val="none" w:sz="0" w:space="0" w:color="auto"/>
        <w:right w:val="none" w:sz="0" w:space="0" w:color="auto"/>
      </w:divBdr>
    </w:div>
    <w:div w:id="1458060366">
      <w:bodyDiv w:val="1"/>
      <w:marLeft w:val="0"/>
      <w:marRight w:val="0"/>
      <w:marTop w:val="0"/>
      <w:marBottom w:val="0"/>
      <w:divBdr>
        <w:top w:val="none" w:sz="0" w:space="0" w:color="auto"/>
        <w:left w:val="none" w:sz="0" w:space="0" w:color="auto"/>
        <w:bottom w:val="none" w:sz="0" w:space="0" w:color="auto"/>
        <w:right w:val="none" w:sz="0" w:space="0" w:color="auto"/>
      </w:divBdr>
    </w:div>
    <w:div w:id="1558273178">
      <w:bodyDiv w:val="1"/>
      <w:marLeft w:val="0"/>
      <w:marRight w:val="0"/>
      <w:marTop w:val="0"/>
      <w:marBottom w:val="0"/>
      <w:divBdr>
        <w:top w:val="none" w:sz="0" w:space="0" w:color="auto"/>
        <w:left w:val="none" w:sz="0" w:space="0" w:color="auto"/>
        <w:bottom w:val="none" w:sz="0" w:space="0" w:color="auto"/>
        <w:right w:val="none" w:sz="0" w:space="0" w:color="auto"/>
      </w:divBdr>
    </w:div>
    <w:div w:id="1681736037">
      <w:bodyDiv w:val="1"/>
      <w:marLeft w:val="0"/>
      <w:marRight w:val="0"/>
      <w:marTop w:val="0"/>
      <w:marBottom w:val="0"/>
      <w:divBdr>
        <w:top w:val="none" w:sz="0" w:space="0" w:color="auto"/>
        <w:left w:val="none" w:sz="0" w:space="0" w:color="auto"/>
        <w:bottom w:val="none" w:sz="0" w:space="0" w:color="auto"/>
        <w:right w:val="none" w:sz="0" w:space="0" w:color="auto"/>
      </w:divBdr>
    </w:div>
    <w:div w:id="1719040599">
      <w:bodyDiv w:val="1"/>
      <w:marLeft w:val="0"/>
      <w:marRight w:val="0"/>
      <w:marTop w:val="0"/>
      <w:marBottom w:val="0"/>
      <w:divBdr>
        <w:top w:val="none" w:sz="0" w:space="0" w:color="auto"/>
        <w:left w:val="none" w:sz="0" w:space="0" w:color="auto"/>
        <w:bottom w:val="none" w:sz="0" w:space="0" w:color="auto"/>
        <w:right w:val="none" w:sz="0" w:space="0" w:color="auto"/>
      </w:divBdr>
    </w:div>
    <w:div w:id="1931044460">
      <w:bodyDiv w:val="1"/>
      <w:marLeft w:val="0"/>
      <w:marRight w:val="0"/>
      <w:marTop w:val="0"/>
      <w:marBottom w:val="0"/>
      <w:divBdr>
        <w:top w:val="none" w:sz="0" w:space="0" w:color="auto"/>
        <w:left w:val="none" w:sz="0" w:space="0" w:color="auto"/>
        <w:bottom w:val="none" w:sz="0" w:space="0" w:color="auto"/>
        <w:right w:val="none" w:sz="0" w:space="0" w:color="auto"/>
      </w:divBdr>
    </w:div>
    <w:div w:id="1970746740">
      <w:bodyDiv w:val="1"/>
      <w:marLeft w:val="0"/>
      <w:marRight w:val="0"/>
      <w:marTop w:val="0"/>
      <w:marBottom w:val="0"/>
      <w:divBdr>
        <w:top w:val="none" w:sz="0" w:space="0" w:color="auto"/>
        <w:left w:val="none" w:sz="0" w:space="0" w:color="auto"/>
        <w:bottom w:val="none" w:sz="0" w:space="0" w:color="auto"/>
        <w:right w:val="none" w:sz="0" w:space="0" w:color="auto"/>
      </w:divBdr>
    </w:div>
    <w:div w:id="2008554047">
      <w:bodyDiv w:val="1"/>
      <w:marLeft w:val="0"/>
      <w:marRight w:val="0"/>
      <w:marTop w:val="0"/>
      <w:marBottom w:val="0"/>
      <w:divBdr>
        <w:top w:val="none" w:sz="0" w:space="0" w:color="auto"/>
        <w:left w:val="none" w:sz="0" w:space="0" w:color="auto"/>
        <w:bottom w:val="none" w:sz="0" w:space="0" w:color="auto"/>
        <w:right w:val="none" w:sz="0" w:space="0" w:color="auto"/>
      </w:divBdr>
    </w:div>
    <w:div w:id="204007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6A77D-0409-4563-8C32-2186FA681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1414</Words>
  <Characters>8062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TRIESCHMANN</dc:creator>
  <cp:lastModifiedBy>Sara CASTANHEIRA</cp:lastModifiedBy>
  <cp:revision>6</cp:revision>
  <cp:lastPrinted>2016-06-21T15:22:00Z</cp:lastPrinted>
  <dcterms:created xsi:type="dcterms:W3CDTF">2016-06-20T10:14:00Z</dcterms:created>
  <dcterms:modified xsi:type="dcterms:W3CDTF">2016-06-22T10:57:00Z</dcterms:modified>
</cp:coreProperties>
</file>